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93A" w:rsidRPr="008339B4" w:rsidRDefault="00543F7C" w:rsidP="002C5BE7">
      <w:pPr>
        <w:spacing w:after="0" w:line="240" w:lineRule="auto"/>
        <w:ind w:hanging="284"/>
        <w:rPr>
          <w:rFonts w:ascii="Arial" w:hAnsi="Arial" w:cs="Arial"/>
          <w:sz w:val="28"/>
          <w:szCs w:val="28"/>
        </w:rPr>
      </w:pPr>
      <w:r w:rsidRPr="008339B4">
        <w:rPr>
          <w:rFonts w:ascii="Arial" w:hAnsi="Arial" w:cs="Arial"/>
          <w:sz w:val="28"/>
          <w:szCs w:val="28"/>
        </w:rPr>
        <w:t>Unapproved Minutes</w:t>
      </w:r>
    </w:p>
    <w:p w:rsidR="00543F7C" w:rsidRPr="005F0C8E" w:rsidRDefault="005F0C8E" w:rsidP="002C5BE7">
      <w:pPr>
        <w:spacing w:after="0" w:line="240" w:lineRule="auto"/>
        <w:ind w:hanging="284"/>
        <w:rPr>
          <w:rFonts w:ascii="Arial" w:hAnsi="Arial" w:cs="Arial"/>
          <w:b/>
          <w:color w:val="002060"/>
          <w:sz w:val="28"/>
          <w:szCs w:val="28"/>
        </w:rPr>
      </w:pPr>
      <w:r w:rsidRPr="005F0C8E">
        <w:rPr>
          <w:rFonts w:ascii="Arial" w:hAnsi="Arial" w:cs="Arial"/>
          <w:b/>
          <w:color w:val="002060"/>
          <w:sz w:val="28"/>
          <w:szCs w:val="28"/>
        </w:rPr>
        <w:t xml:space="preserve">Public </w:t>
      </w:r>
      <w:r w:rsidR="00A034CC" w:rsidRPr="005F0C8E">
        <w:rPr>
          <w:rFonts w:ascii="Arial" w:hAnsi="Arial" w:cs="Arial"/>
          <w:b/>
          <w:color w:val="002060"/>
          <w:sz w:val="28"/>
          <w:szCs w:val="28"/>
        </w:rPr>
        <w:t>Board Meeting</w:t>
      </w:r>
    </w:p>
    <w:p w:rsidR="00543F7C" w:rsidRPr="008339B4" w:rsidRDefault="0050321D" w:rsidP="002C5BE7">
      <w:pPr>
        <w:spacing w:after="0" w:line="240" w:lineRule="auto"/>
        <w:ind w:hanging="284"/>
        <w:rPr>
          <w:rFonts w:ascii="Arial" w:hAnsi="Arial" w:cs="Arial"/>
          <w:sz w:val="28"/>
          <w:szCs w:val="28"/>
        </w:rPr>
      </w:pPr>
      <w:r>
        <w:rPr>
          <w:rFonts w:ascii="Arial" w:hAnsi="Arial" w:cs="Arial"/>
          <w:noProof/>
          <w:sz w:val="28"/>
          <w:szCs w:val="28"/>
          <w:lang w:eastAsia="en-GB"/>
        </w:rPr>
        <w:drawing>
          <wp:anchor distT="0" distB="0" distL="114300" distR="114300" simplePos="0" relativeHeight="251657728" behindDoc="0" locked="0" layoutInCell="1" allowOverlap="1">
            <wp:simplePos x="0" y="0"/>
            <wp:positionH relativeFrom="margin">
              <wp:align>right</wp:align>
            </wp:positionH>
            <wp:positionV relativeFrom="margin">
              <wp:align>top</wp:align>
            </wp:positionV>
            <wp:extent cx="1297940" cy="1302385"/>
            <wp:effectExtent l="19050" t="0" r="0" b="0"/>
            <wp:wrapSquare wrapText="bothSides"/>
            <wp:docPr id="2" name="Picture 1" descr="GJF Digital Print C&amp;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JF Digital Print C&amp;U.jpg"/>
                    <pic:cNvPicPr>
                      <a:picLocks noChangeAspect="1" noChangeArrowheads="1"/>
                    </pic:cNvPicPr>
                  </pic:nvPicPr>
                  <pic:blipFill>
                    <a:blip r:embed="rId8" cstate="print"/>
                    <a:srcRect/>
                    <a:stretch>
                      <a:fillRect/>
                    </a:stretch>
                  </pic:blipFill>
                  <pic:spPr bwMode="auto">
                    <a:xfrm>
                      <a:off x="0" y="0"/>
                      <a:ext cx="1297940" cy="1302385"/>
                    </a:xfrm>
                    <a:prstGeom prst="rect">
                      <a:avLst/>
                    </a:prstGeom>
                    <a:noFill/>
                    <a:ln w="9525">
                      <a:noFill/>
                      <a:miter lim="800000"/>
                      <a:headEnd/>
                      <a:tailEnd/>
                    </a:ln>
                  </pic:spPr>
                </pic:pic>
              </a:graphicData>
            </a:graphic>
          </wp:anchor>
        </w:drawing>
      </w:r>
      <w:r w:rsidR="00A034CC" w:rsidRPr="008339B4">
        <w:rPr>
          <w:rFonts w:ascii="Arial" w:hAnsi="Arial" w:cs="Arial"/>
          <w:sz w:val="28"/>
          <w:szCs w:val="28"/>
        </w:rPr>
        <w:t>2</w:t>
      </w:r>
      <w:r w:rsidR="004935AF">
        <w:rPr>
          <w:rFonts w:ascii="Arial" w:hAnsi="Arial" w:cs="Arial"/>
          <w:sz w:val="28"/>
          <w:szCs w:val="28"/>
        </w:rPr>
        <w:t xml:space="preserve"> August</w:t>
      </w:r>
      <w:r w:rsidR="00A034CC" w:rsidRPr="008339B4">
        <w:rPr>
          <w:rFonts w:ascii="Arial" w:hAnsi="Arial" w:cs="Arial"/>
          <w:sz w:val="28"/>
          <w:szCs w:val="28"/>
        </w:rPr>
        <w:t xml:space="preserve"> 2018</w:t>
      </w:r>
    </w:p>
    <w:p w:rsidR="00543F7C" w:rsidRDefault="00543F7C" w:rsidP="002C5BE7">
      <w:pPr>
        <w:spacing w:after="0" w:line="240" w:lineRule="auto"/>
        <w:ind w:hanging="284"/>
        <w:rPr>
          <w:rFonts w:ascii="Arial" w:hAnsi="Arial" w:cs="Arial"/>
          <w:sz w:val="24"/>
          <w:szCs w:val="24"/>
        </w:rPr>
      </w:pPr>
    </w:p>
    <w:p w:rsidR="008339B4" w:rsidRDefault="008339B4" w:rsidP="002C5BE7">
      <w:pPr>
        <w:spacing w:after="0" w:line="240" w:lineRule="auto"/>
        <w:ind w:hanging="284"/>
        <w:rPr>
          <w:rFonts w:ascii="Arial" w:hAnsi="Arial" w:cs="Arial"/>
          <w:sz w:val="24"/>
          <w:szCs w:val="24"/>
        </w:rPr>
      </w:pPr>
    </w:p>
    <w:p w:rsidR="00E7796B" w:rsidRDefault="00E7796B" w:rsidP="002C5BE7">
      <w:pPr>
        <w:spacing w:after="0" w:line="240" w:lineRule="auto"/>
        <w:ind w:hanging="284"/>
        <w:rPr>
          <w:rFonts w:ascii="Arial" w:hAnsi="Arial" w:cs="Arial"/>
          <w:b/>
          <w:sz w:val="24"/>
          <w:szCs w:val="24"/>
        </w:rPr>
      </w:pPr>
    </w:p>
    <w:p w:rsidR="00543F7C" w:rsidRDefault="00543F7C" w:rsidP="002C5BE7">
      <w:pPr>
        <w:spacing w:after="0" w:line="240" w:lineRule="auto"/>
        <w:ind w:hanging="284"/>
        <w:rPr>
          <w:rFonts w:ascii="Arial" w:hAnsi="Arial" w:cs="Arial"/>
          <w:b/>
          <w:sz w:val="24"/>
          <w:szCs w:val="24"/>
        </w:rPr>
      </w:pPr>
      <w:r w:rsidRPr="00543F7C">
        <w:rPr>
          <w:rFonts w:ascii="Arial" w:hAnsi="Arial" w:cs="Arial"/>
          <w:b/>
          <w:sz w:val="24"/>
          <w:szCs w:val="24"/>
        </w:rPr>
        <w:t>Members</w:t>
      </w:r>
    </w:p>
    <w:p w:rsidR="00A034CC" w:rsidRDefault="00A034CC" w:rsidP="002C5BE7">
      <w:pPr>
        <w:spacing w:after="0" w:line="240" w:lineRule="auto"/>
        <w:ind w:hanging="284"/>
        <w:rPr>
          <w:rFonts w:ascii="Arial" w:hAnsi="Arial" w:cs="Arial"/>
          <w:sz w:val="24"/>
          <w:szCs w:val="24"/>
        </w:rPr>
      </w:pPr>
    </w:p>
    <w:p w:rsidR="00543F7C" w:rsidRDefault="00A034CC" w:rsidP="002C5BE7">
      <w:pPr>
        <w:spacing w:after="0" w:line="240" w:lineRule="auto"/>
        <w:ind w:hanging="284"/>
        <w:rPr>
          <w:rFonts w:ascii="Arial" w:hAnsi="Arial" w:cs="Arial"/>
          <w:sz w:val="24"/>
          <w:szCs w:val="24"/>
        </w:rPr>
      </w:pPr>
      <w:r>
        <w:rPr>
          <w:rFonts w:ascii="Arial" w:hAnsi="Arial" w:cs="Arial"/>
          <w:sz w:val="24"/>
          <w:szCs w:val="24"/>
        </w:rPr>
        <w:t>Susan Douglas-Scott (SDS)</w:t>
      </w:r>
      <w:r>
        <w:rPr>
          <w:rFonts w:ascii="Arial" w:hAnsi="Arial" w:cs="Arial"/>
          <w:sz w:val="24"/>
          <w:szCs w:val="24"/>
        </w:rPr>
        <w:tab/>
      </w:r>
      <w:r w:rsidR="00EF055F">
        <w:rPr>
          <w:rFonts w:ascii="Arial" w:hAnsi="Arial" w:cs="Arial"/>
          <w:sz w:val="24"/>
          <w:szCs w:val="24"/>
        </w:rPr>
        <w:tab/>
      </w:r>
      <w:r>
        <w:rPr>
          <w:rFonts w:ascii="Arial" w:hAnsi="Arial" w:cs="Arial"/>
          <w:sz w:val="24"/>
          <w:szCs w:val="24"/>
        </w:rPr>
        <w:t>Chair</w:t>
      </w:r>
    </w:p>
    <w:p w:rsidR="00A034CC" w:rsidRDefault="00A034CC" w:rsidP="002C5BE7">
      <w:pPr>
        <w:spacing w:after="0" w:line="240" w:lineRule="auto"/>
        <w:ind w:hanging="284"/>
        <w:rPr>
          <w:rFonts w:ascii="Arial" w:hAnsi="Arial" w:cs="Arial"/>
          <w:sz w:val="24"/>
          <w:szCs w:val="24"/>
        </w:rPr>
      </w:pPr>
      <w:r>
        <w:rPr>
          <w:rFonts w:ascii="Arial" w:hAnsi="Arial" w:cs="Arial"/>
          <w:sz w:val="24"/>
          <w:szCs w:val="24"/>
        </w:rPr>
        <w:t>Phil Cox (PC)</w:t>
      </w:r>
      <w:r>
        <w:rPr>
          <w:rFonts w:ascii="Arial" w:hAnsi="Arial" w:cs="Arial"/>
          <w:sz w:val="24"/>
          <w:szCs w:val="24"/>
        </w:rPr>
        <w:tab/>
      </w:r>
      <w:r>
        <w:rPr>
          <w:rFonts w:ascii="Arial" w:hAnsi="Arial" w:cs="Arial"/>
          <w:sz w:val="24"/>
          <w:szCs w:val="24"/>
        </w:rPr>
        <w:tab/>
      </w:r>
      <w:r>
        <w:rPr>
          <w:rFonts w:ascii="Arial" w:hAnsi="Arial" w:cs="Arial"/>
          <w:sz w:val="24"/>
          <w:szCs w:val="24"/>
        </w:rPr>
        <w:tab/>
      </w:r>
      <w:r w:rsidR="00EF055F">
        <w:rPr>
          <w:rFonts w:ascii="Arial" w:hAnsi="Arial" w:cs="Arial"/>
          <w:sz w:val="24"/>
          <w:szCs w:val="24"/>
        </w:rPr>
        <w:tab/>
      </w:r>
      <w:r>
        <w:rPr>
          <w:rFonts w:ascii="Arial" w:hAnsi="Arial" w:cs="Arial"/>
          <w:sz w:val="24"/>
          <w:szCs w:val="24"/>
        </w:rPr>
        <w:t>Non-Executive Director</w:t>
      </w:r>
    </w:p>
    <w:p w:rsidR="00A034CC" w:rsidRDefault="00A034CC" w:rsidP="002C5BE7">
      <w:pPr>
        <w:spacing w:after="0" w:line="240" w:lineRule="auto"/>
        <w:ind w:hanging="284"/>
        <w:rPr>
          <w:rFonts w:ascii="Arial" w:hAnsi="Arial" w:cs="Arial"/>
          <w:sz w:val="24"/>
          <w:szCs w:val="24"/>
        </w:rPr>
      </w:pPr>
      <w:r>
        <w:rPr>
          <w:rFonts w:ascii="Arial" w:hAnsi="Arial" w:cs="Arial"/>
          <w:sz w:val="24"/>
          <w:szCs w:val="24"/>
        </w:rPr>
        <w:t>Kay Harriman (KH)</w:t>
      </w:r>
      <w:r>
        <w:rPr>
          <w:rFonts w:ascii="Arial" w:hAnsi="Arial" w:cs="Arial"/>
          <w:sz w:val="24"/>
          <w:szCs w:val="24"/>
        </w:rPr>
        <w:tab/>
      </w:r>
      <w:r>
        <w:rPr>
          <w:rFonts w:ascii="Arial" w:hAnsi="Arial" w:cs="Arial"/>
          <w:sz w:val="24"/>
          <w:szCs w:val="24"/>
        </w:rPr>
        <w:tab/>
      </w:r>
      <w:r>
        <w:rPr>
          <w:rFonts w:ascii="Arial" w:hAnsi="Arial" w:cs="Arial"/>
          <w:sz w:val="24"/>
          <w:szCs w:val="24"/>
        </w:rPr>
        <w:tab/>
        <w:t>Non-Executive Director</w:t>
      </w:r>
    </w:p>
    <w:p w:rsidR="00A034CC" w:rsidRDefault="00A034CC" w:rsidP="002C5BE7">
      <w:pPr>
        <w:spacing w:after="0" w:line="240" w:lineRule="auto"/>
        <w:ind w:hanging="284"/>
        <w:rPr>
          <w:rFonts w:ascii="Arial" w:hAnsi="Arial" w:cs="Arial"/>
          <w:sz w:val="24"/>
          <w:szCs w:val="24"/>
        </w:rPr>
      </w:pPr>
      <w:r>
        <w:rPr>
          <w:rFonts w:ascii="Arial" w:hAnsi="Arial" w:cs="Arial"/>
          <w:sz w:val="24"/>
          <w:szCs w:val="24"/>
        </w:rPr>
        <w:t>Karen Kelly (KK)</w:t>
      </w:r>
      <w:r>
        <w:rPr>
          <w:rFonts w:ascii="Arial" w:hAnsi="Arial" w:cs="Arial"/>
          <w:sz w:val="24"/>
          <w:szCs w:val="24"/>
        </w:rPr>
        <w:tab/>
      </w:r>
      <w:r>
        <w:rPr>
          <w:rFonts w:ascii="Arial" w:hAnsi="Arial" w:cs="Arial"/>
          <w:sz w:val="24"/>
          <w:szCs w:val="24"/>
        </w:rPr>
        <w:tab/>
      </w:r>
      <w:r>
        <w:rPr>
          <w:rFonts w:ascii="Arial" w:hAnsi="Arial" w:cs="Arial"/>
          <w:sz w:val="24"/>
          <w:szCs w:val="24"/>
        </w:rPr>
        <w:tab/>
        <w:t>Non-Executive Director</w:t>
      </w:r>
    </w:p>
    <w:p w:rsidR="00A034CC" w:rsidRDefault="00A034CC" w:rsidP="002C5BE7">
      <w:pPr>
        <w:spacing w:after="0" w:line="240" w:lineRule="auto"/>
        <w:ind w:hanging="284"/>
        <w:rPr>
          <w:rFonts w:ascii="Arial" w:hAnsi="Arial" w:cs="Arial"/>
          <w:sz w:val="24"/>
          <w:szCs w:val="24"/>
        </w:rPr>
      </w:pPr>
      <w:r>
        <w:rPr>
          <w:rFonts w:ascii="Arial" w:hAnsi="Arial" w:cs="Arial"/>
          <w:sz w:val="24"/>
          <w:szCs w:val="24"/>
        </w:rPr>
        <w:t>Marcella Boyle (MB)</w:t>
      </w:r>
      <w:r>
        <w:rPr>
          <w:rFonts w:ascii="Arial" w:hAnsi="Arial" w:cs="Arial"/>
          <w:sz w:val="24"/>
          <w:szCs w:val="24"/>
        </w:rPr>
        <w:tab/>
      </w:r>
      <w:r>
        <w:rPr>
          <w:rFonts w:ascii="Arial" w:hAnsi="Arial" w:cs="Arial"/>
          <w:sz w:val="24"/>
          <w:szCs w:val="24"/>
        </w:rPr>
        <w:tab/>
      </w:r>
      <w:r w:rsidR="00EF055F">
        <w:rPr>
          <w:rFonts w:ascii="Arial" w:hAnsi="Arial" w:cs="Arial"/>
          <w:sz w:val="24"/>
          <w:szCs w:val="24"/>
        </w:rPr>
        <w:tab/>
      </w:r>
      <w:r>
        <w:rPr>
          <w:rFonts w:ascii="Arial" w:hAnsi="Arial" w:cs="Arial"/>
          <w:sz w:val="24"/>
          <w:szCs w:val="24"/>
        </w:rPr>
        <w:t>Non-Executive Director</w:t>
      </w:r>
    </w:p>
    <w:p w:rsidR="00A034CC" w:rsidRDefault="00A034CC" w:rsidP="002C5BE7">
      <w:pPr>
        <w:spacing w:after="0" w:line="240" w:lineRule="auto"/>
        <w:ind w:hanging="284"/>
        <w:rPr>
          <w:rFonts w:ascii="Arial" w:hAnsi="Arial" w:cs="Arial"/>
          <w:sz w:val="24"/>
          <w:szCs w:val="24"/>
        </w:rPr>
      </w:pPr>
      <w:r>
        <w:rPr>
          <w:rFonts w:ascii="Arial" w:hAnsi="Arial" w:cs="Arial"/>
          <w:sz w:val="24"/>
          <w:szCs w:val="24"/>
        </w:rPr>
        <w:t>Jane Christie-Flight (JCF)</w:t>
      </w:r>
      <w:r>
        <w:rPr>
          <w:rFonts w:ascii="Arial" w:hAnsi="Arial" w:cs="Arial"/>
          <w:sz w:val="24"/>
          <w:szCs w:val="24"/>
        </w:rPr>
        <w:tab/>
      </w:r>
      <w:r>
        <w:rPr>
          <w:rFonts w:ascii="Arial" w:hAnsi="Arial" w:cs="Arial"/>
          <w:sz w:val="24"/>
          <w:szCs w:val="24"/>
        </w:rPr>
        <w:tab/>
        <w:t>Employee Director</w:t>
      </w:r>
    </w:p>
    <w:p w:rsidR="00A034CC" w:rsidRDefault="00A034CC" w:rsidP="002C5BE7">
      <w:pPr>
        <w:spacing w:after="0" w:line="240" w:lineRule="auto"/>
        <w:ind w:hanging="284"/>
        <w:rPr>
          <w:rFonts w:ascii="Arial" w:hAnsi="Arial" w:cs="Arial"/>
          <w:sz w:val="24"/>
          <w:szCs w:val="24"/>
        </w:rPr>
      </w:pPr>
      <w:r>
        <w:rPr>
          <w:rFonts w:ascii="Arial" w:hAnsi="Arial" w:cs="Arial"/>
          <w:sz w:val="24"/>
          <w:szCs w:val="24"/>
        </w:rPr>
        <w:t>Jill Young (JY)</w:t>
      </w:r>
      <w:r>
        <w:rPr>
          <w:rFonts w:ascii="Arial" w:hAnsi="Arial" w:cs="Arial"/>
          <w:sz w:val="24"/>
          <w:szCs w:val="24"/>
        </w:rPr>
        <w:tab/>
      </w:r>
      <w:r>
        <w:rPr>
          <w:rFonts w:ascii="Arial" w:hAnsi="Arial" w:cs="Arial"/>
          <w:sz w:val="24"/>
          <w:szCs w:val="24"/>
        </w:rPr>
        <w:tab/>
      </w:r>
      <w:r>
        <w:rPr>
          <w:rFonts w:ascii="Arial" w:hAnsi="Arial" w:cs="Arial"/>
          <w:sz w:val="24"/>
          <w:szCs w:val="24"/>
        </w:rPr>
        <w:tab/>
      </w:r>
      <w:r w:rsidR="00EF055F">
        <w:rPr>
          <w:rFonts w:ascii="Arial" w:hAnsi="Arial" w:cs="Arial"/>
          <w:sz w:val="24"/>
          <w:szCs w:val="24"/>
        </w:rPr>
        <w:tab/>
      </w:r>
      <w:r>
        <w:rPr>
          <w:rFonts w:ascii="Arial" w:hAnsi="Arial" w:cs="Arial"/>
          <w:sz w:val="24"/>
          <w:szCs w:val="24"/>
        </w:rPr>
        <w:t>Chief Executive</w:t>
      </w:r>
    </w:p>
    <w:p w:rsidR="00A034CC" w:rsidRDefault="00A034CC" w:rsidP="002C5BE7">
      <w:pPr>
        <w:spacing w:after="0" w:line="240" w:lineRule="auto"/>
        <w:ind w:hanging="284"/>
        <w:rPr>
          <w:rFonts w:ascii="Arial" w:hAnsi="Arial" w:cs="Arial"/>
          <w:sz w:val="24"/>
          <w:szCs w:val="24"/>
        </w:rPr>
      </w:pPr>
      <w:r>
        <w:rPr>
          <w:rFonts w:ascii="Arial" w:hAnsi="Arial" w:cs="Arial"/>
          <w:sz w:val="24"/>
          <w:szCs w:val="24"/>
        </w:rPr>
        <w:t>Julie Carter (JC)</w:t>
      </w:r>
      <w:r>
        <w:rPr>
          <w:rFonts w:ascii="Arial" w:hAnsi="Arial" w:cs="Arial"/>
          <w:sz w:val="24"/>
          <w:szCs w:val="24"/>
        </w:rPr>
        <w:tab/>
      </w:r>
      <w:r>
        <w:rPr>
          <w:rFonts w:ascii="Arial" w:hAnsi="Arial" w:cs="Arial"/>
          <w:sz w:val="24"/>
          <w:szCs w:val="24"/>
        </w:rPr>
        <w:tab/>
      </w:r>
      <w:r>
        <w:rPr>
          <w:rFonts w:ascii="Arial" w:hAnsi="Arial" w:cs="Arial"/>
          <w:sz w:val="24"/>
          <w:szCs w:val="24"/>
        </w:rPr>
        <w:tab/>
        <w:t>Deputy Chief Executive/ Director of Finance</w:t>
      </w:r>
    </w:p>
    <w:p w:rsidR="00A034CC" w:rsidRDefault="00A034CC" w:rsidP="002C5BE7">
      <w:pPr>
        <w:spacing w:after="0" w:line="240" w:lineRule="auto"/>
        <w:ind w:hanging="284"/>
        <w:rPr>
          <w:rFonts w:ascii="Arial" w:hAnsi="Arial" w:cs="Arial"/>
          <w:sz w:val="24"/>
          <w:szCs w:val="24"/>
        </w:rPr>
      </w:pPr>
      <w:r>
        <w:rPr>
          <w:rFonts w:ascii="Arial" w:hAnsi="Arial" w:cs="Arial"/>
          <w:sz w:val="24"/>
          <w:szCs w:val="24"/>
        </w:rPr>
        <w:t>June Rogers (JR)</w:t>
      </w:r>
      <w:r>
        <w:rPr>
          <w:rFonts w:ascii="Arial" w:hAnsi="Arial" w:cs="Arial"/>
          <w:sz w:val="24"/>
          <w:szCs w:val="24"/>
        </w:rPr>
        <w:tab/>
      </w:r>
      <w:r>
        <w:rPr>
          <w:rFonts w:ascii="Arial" w:hAnsi="Arial" w:cs="Arial"/>
          <w:sz w:val="24"/>
          <w:szCs w:val="24"/>
        </w:rPr>
        <w:tab/>
      </w:r>
      <w:r>
        <w:rPr>
          <w:rFonts w:ascii="Arial" w:hAnsi="Arial" w:cs="Arial"/>
          <w:sz w:val="24"/>
          <w:szCs w:val="24"/>
        </w:rPr>
        <w:tab/>
        <w:t>Director of Operations</w:t>
      </w:r>
    </w:p>
    <w:p w:rsidR="00357557" w:rsidRDefault="00357557" w:rsidP="002C5BE7">
      <w:pPr>
        <w:spacing w:after="0" w:line="240" w:lineRule="auto"/>
        <w:ind w:hanging="284"/>
        <w:rPr>
          <w:rFonts w:ascii="Arial" w:hAnsi="Arial" w:cs="Arial"/>
          <w:sz w:val="24"/>
          <w:szCs w:val="24"/>
        </w:rPr>
      </w:pPr>
      <w:r>
        <w:rPr>
          <w:rFonts w:ascii="Arial" w:hAnsi="Arial" w:cs="Arial"/>
          <w:sz w:val="24"/>
          <w:szCs w:val="24"/>
        </w:rPr>
        <w:t>Mike Higgins (MH)</w:t>
      </w:r>
      <w:r>
        <w:rPr>
          <w:rFonts w:ascii="Arial" w:hAnsi="Arial" w:cs="Arial"/>
          <w:sz w:val="24"/>
          <w:szCs w:val="24"/>
        </w:rPr>
        <w:tab/>
      </w:r>
      <w:r>
        <w:rPr>
          <w:rFonts w:ascii="Arial" w:hAnsi="Arial" w:cs="Arial"/>
          <w:sz w:val="24"/>
          <w:szCs w:val="24"/>
        </w:rPr>
        <w:tab/>
      </w:r>
      <w:r>
        <w:rPr>
          <w:rFonts w:ascii="Arial" w:hAnsi="Arial" w:cs="Arial"/>
          <w:sz w:val="24"/>
          <w:szCs w:val="24"/>
        </w:rPr>
        <w:tab/>
        <w:t>Medical Director</w:t>
      </w:r>
    </w:p>
    <w:p w:rsidR="00A034CC" w:rsidRDefault="00A034CC" w:rsidP="002C5BE7">
      <w:pPr>
        <w:spacing w:after="0" w:line="240" w:lineRule="auto"/>
        <w:ind w:hanging="284"/>
        <w:rPr>
          <w:rFonts w:ascii="Arial" w:hAnsi="Arial" w:cs="Arial"/>
          <w:sz w:val="24"/>
          <w:szCs w:val="24"/>
        </w:rPr>
      </w:pPr>
      <w:r>
        <w:rPr>
          <w:rFonts w:ascii="Arial" w:hAnsi="Arial" w:cs="Arial"/>
          <w:sz w:val="24"/>
          <w:szCs w:val="24"/>
        </w:rPr>
        <w:t>Hany Eteiba (HE)</w:t>
      </w:r>
      <w:r>
        <w:rPr>
          <w:rFonts w:ascii="Arial" w:hAnsi="Arial" w:cs="Arial"/>
          <w:sz w:val="24"/>
          <w:szCs w:val="24"/>
        </w:rPr>
        <w:tab/>
      </w:r>
      <w:r>
        <w:rPr>
          <w:rFonts w:ascii="Arial" w:hAnsi="Arial" w:cs="Arial"/>
          <w:sz w:val="24"/>
          <w:szCs w:val="24"/>
        </w:rPr>
        <w:tab/>
      </w:r>
      <w:r>
        <w:rPr>
          <w:rFonts w:ascii="Arial" w:hAnsi="Arial" w:cs="Arial"/>
          <w:sz w:val="24"/>
          <w:szCs w:val="24"/>
        </w:rPr>
        <w:tab/>
        <w:t>Acting Medical Director</w:t>
      </w:r>
    </w:p>
    <w:p w:rsidR="00A034CC" w:rsidRDefault="00A034CC" w:rsidP="002C5BE7">
      <w:pPr>
        <w:spacing w:after="0" w:line="240" w:lineRule="auto"/>
        <w:ind w:hanging="284"/>
        <w:rPr>
          <w:rFonts w:ascii="Arial" w:hAnsi="Arial" w:cs="Arial"/>
          <w:sz w:val="24"/>
          <w:szCs w:val="24"/>
        </w:rPr>
      </w:pPr>
      <w:r>
        <w:rPr>
          <w:rFonts w:ascii="Arial" w:hAnsi="Arial" w:cs="Arial"/>
          <w:sz w:val="24"/>
          <w:szCs w:val="24"/>
        </w:rPr>
        <w:t>Gareth Adkins (GA)</w:t>
      </w:r>
      <w:r>
        <w:rPr>
          <w:rFonts w:ascii="Arial" w:hAnsi="Arial" w:cs="Arial"/>
          <w:sz w:val="24"/>
          <w:szCs w:val="24"/>
        </w:rPr>
        <w:tab/>
      </w:r>
      <w:r>
        <w:rPr>
          <w:rFonts w:ascii="Arial" w:hAnsi="Arial" w:cs="Arial"/>
          <w:sz w:val="24"/>
          <w:szCs w:val="24"/>
        </w:rPr>
        <w:tab/>
      </w:r>
      <w:r>
        <w:rPr>
          <w:rFonts w:ascii="Arial" w:hAnsi="Arial" w:cs="Arial"/>
          <w:sz w:val="24"/>
          <w:szCs w:val="24"/>
        </w:rPr>
        <w:tab/>
        <w:t>Director of Quality, Innovation, and People</w:t>
      </w:r>
    </w:p>
    <w:p w:rsidR="00A034CC" w:rsidRDefault="00A034CC" w:rsidP="002C5BE7">
      <w:pPr>
        <w:spacing w:after="0" w:line="240" w:lineRule="auto"/>
        <w:ind w:hanging="284"/>
        <w:rPr>
          <w:rFonts w:ascii="Arial" w:hAnsi="Arial" w:cs="Arial"/>
          <w:b/>
          <w:sz w:val="24"/>
          <w:szCs w:val="24"/>
        </w:rPr>
      </w:pPr>
    </w:p>
    <w:p w:rsidR="00427048" w:rsidRDefault="00427048" w:rsidP="002C5BE7">
      <w:pPr>
        <w:spacing w:after="0" w:line="240" w:lineRule="auto"/>
        <w:ind w:hanging="284"/>
        <w:rPr>
          <w:rFonts w:ascii="Arial" w:hAnsi="Arial" w:cs="Arial"/>
          <w:b/>
          <w:sz w:val="24"/>
          <w:szCs w:val="24"/>
        </w:rPr>
      </w:pPr>
    </w:p>
    <w:p w:rsidR="00543F7C" w:rsidRPr="00543F7C" w:rsidRDefault="00543F7C" w:rsidP="002C5BE7">
      <w:pPr>
        <w:spacing w:after="0" w:line="240" w:lineRule="auto"/>
        <w:ind w:hanging="284"/>
        <w:rPr>
          <w:rFonts w:ascii="Arial" w:hAnsi="Arial" w:cs="Arial"/>
          <w:b/>
          <w:sz w:val="24"/>
          <w:szCs w:val="24"/>
        </w:rPr>
      </w:pPr>
      <w:r w:rsidRPr="00543F7C">
        <w:rPr>
          <w:rFonts w:ascii="Arial" w:hAnsi="Arial" w:cs="Arial"/>
          <w:b/>
          <w:sz w:val="24"/>
          <w:szCs w:val="24"/>
        </w:rPr>
        <w:t>In attendance</w:t>
      </w:r>
    </w:p>
    <w:p w:rsidR="00A034CC" w:rsidRDefault="00A034CC" w:rsidP="002C5BE7">
      <w:pPr>
        <w:spacing w:after="0" w:line="240" w:lineRule="auto"/>
        <w:ind w:hanging="284"/>
        <w:rPr>
          <w:rFonts w:ascii="Arial" w:hAnsi="Arial" w:cs="Arial"/>
          <w:sz w:val="24"/>
          <w:szCs w:val="24"/>
        </w:rPr>
      </w:pPr>
    </w:p>
    <w:p w:rsidR="00543F7C" w:rsidRDefault="004935AF" w:rsidP="002C5BE7">
      <w:pPr>
        <w:spacing w:after="0" w:line="240" w:lineRule="auto"/>
        <w:ind w:hanging="284"/>
        <w:rPr>
          <w:rFonts w:ascii="Arial" w:hAnsi="Arial" w:cs="Arial"/>
          <w:sz w:val="24"/>
          <w:szCs w:val="24"/>
        </w:rPr>
      </w:pPr>
      <w:r>
        <w:rPr>
          <w:rFonts w:ascii="Arial" w:hAnsi="Arial" w:cs="Arial"/>
          <w:sz w:val="24"/>
          <w:szCs w:val="24"/>
        </w:rPr>
        <w:t>Sandie Scott (SS)</w:t>
      </w:r>
      <w:r>
        <w:rPr>
          <w:rFonts w:ascii="Arial" w:hAnsi="Arial" w:cs="Arial"/>
          <w:sz w:val="24"/>
          <w:szCs w:val="24"/>
        </w:rPr>
        <w:tab/>
      </w:r>
      <w:r>
        <w:rPr>
          <w:rFonts w:ascii="Arial" w:hAnsi="Arial" w:cs="Arial"/>
          <w:sz w:val="24"/>
          <w:szCs w:val="24"/>
        </w:rPr>
        <w:tab/>
      </w:r>
      <w:r>
        <w:rPr>
          <w:rFonts w:ascii="Arial" w:hAnsi="Arial" w:cs="Arial"/>
          <w:sz w:val="24"/>
          <w:szCs w:val="24"/>
        </w:rPr>
        <w:tab/>
        <w:t>Head of Corporate Affairs</w:t>
      </w:r>
    </w:p>
    <w:p w:rsidR="00EB2FC8" w:rsidRDefault="00EB2FC8" w:rsidP="002C5BE7">
      <w:pPr>
        <w:spacing w:after="0" w:line="240" w:lineRule="auto"/>
        <w:ind w:hanging="284"/>
        <w:rPr>
          <w:rFonts w:ascii="Arial" w:hAnsi="Arial" w:cs="Arial"/>
          <w:sz w:val="24"/>
          <w:szCs w:val="24"/>
        </w:rPr>
      </w:pPr>
    </w:p>
    <w:p w:rsidR="0084132B" w:rsidRPr="004C5F3F" w:rsidRDefault="00C8535D" w:rsidP="002C5BE7">
      <w:pPr>
        <w:spacing w:after="0" w:line="240" w:lineRule="auto"/>
        <w:ind w:hanging="284"/>
        <w:rPr>
          <w:rFonts w:ascii="Arial" w:hAnsi="Arial" w:cs="Arial"/>
          <w:sz w:val="24"/>
          <w:szCs w:val="24"/>
        </w:rPr>
      </w:pPr>
      <w:r w:rsidRPr="00C8535D">
        <w:rPr>
          <w:rFonts w:ascii="Arial" w:hAnsi="Arial" w:cs="Arial"/>
          <w:sz w:val="24"/>
          <w:szCs w:val="24"/>
        </w:rPr>
        <w:t>Performance paper only:</w:t>
      </w:r>
    </w:p>
    <w:p w:rsidR="0084132B" w:rsidRDefault="0084132B" w:rsidP="002C5BE7">
      <w:pPr>
        <w:spacing w:after="0" w:line="240" w:lineRule="auto"/>
        <w:ind w:hanging="284"/>
        <w:rPr>
          <w:rFonts w:ascii="Arial" w:hAnsi="Arial" w:cs="Arial"/>
          <w:sz w:val="24"/>
          <w:szCs w:val="24"/>
        </w:rPr>
      </w:pPr>
      <w:r>
        <w:rPr>
          <w:rFonts w:ascii="Arial" w:hAnsi="Arial" w:cs="Arial"/>
          <w:sz w:val="24"/>
          <w:szCs w:val="24"/>
        </w:rPr>
        <w:t>Carole Anderson (CA)</w:t>
      </w:r>
      <w:r>
        <w:rPr>
          <w:rFonts w:ascii="Arial" w:hAnsi="Arial" w:cs="Arial"/>
          <w:sz w:val="24"/>
          <w:szCs w:val="24"/>
        </w:rPr>
        <w:tab/>
      </w:r>
      <w:r>
        <w:rPr>
          <w:rFonts w:ascii="Arial" w:hAnsi="Arial" w:cs="Arial"/>
          <w:sz w:val="24"/>
          <w:szCs w:val="24"/>
        </w:rPr>
        <w:tab/>
      </w:r>
      <w:r>
        <w:rPr>
          <w:rFonts w:ascii="Arial" w:hAnsi="Arial" w:cs="Arial"/>
          <w:sz w:val="24"/>
          <w:szCs w:val="24"/>
        </w:rPr>
        <w:tab/>
        <w:t>Head of Strategy and Performance</w:t>
      </w:r>
    </w:p>
    <w:p w:rsidR="00A034CC" w:rsidRDefault="00A034CC" w:rsidP="002C5BE7">
      <w:pPr>
        <w:spacing w:after="0" w:line="240" w:lineRule="auto"/>
        <w:ind w:hanging="284"/>
        <w:rPr>
          <w:rFonts w:ascii="Arial" w:hAnsi="Arial" w:cs="Arial"/>
          <w:sz w:val="24"/>
          <w:szCs w:val="24"/>
        </w:rPr>
      </w:pPr>
    </w:p>
    <w:p w:rsidR="00427048" w:rsidRDefault="00427048" w:rsidP="002C5BE7">
      <w:pPr>
        <w:spacing w:after="0" w:line="240" w:lineRule="auto"/>
        <w:ind w:hanging="284"/>
        <w:rPr>
          <w:rFonts w:ascii="Arial" w:hAnsi="Arial" w:cs="Arial"/>
          <w:sz w:val="24"/>
          <w:szCs w:val="24"/>
        </w:rPr>
      </w:pPr>
    </w:p>
    <w:p w:rsidR="00543F7C" w:rsidRPr="00543F7C" w:rsidRDefault="00543F7C" w:rsidP="002C5BE7">
      <w:pPr>
        <w:spacing w:after="0" w:line="240" w:lineRule="auto"/>
        <w:ind w:hanging="284"/>
        <w:rPr>
          <w:rFonts w:ascii="Arial" w:hAnsi="Arial" w:cs="Arial"/>
          <w:b/>
          <w:sz w:val="24"/>
          <w:szCs w:val="24"/>
        </w:rPr>
      </w:pPr>
      <w:r w:rsidRPr="00543F7C">
        <w:rPr>
          <w:rFonts w:ascii="Arial" w:hAnsi="Arial" w:cs="Arial"/>
          <w:b/>
          <w:sz w:val="24"/>
          <w:szCs w:val="24"/>
        </w:rPr>
        <w:t>Minutes</w:t>
      </w:r>
    </w:p>
    <w:p w:rsidR="00A034CC" w:rsidRDefault="00A034CC" w:rsidP="002C5BE7">
      <w:pPr>
        <w:spacing w:after="0" w:line="240" w:lineRule="auto"/>
        <w:ind w:hanging="284"/>
        <w:rPr>
          <w:rFonts w:ascii="Arial" w:hAnsi="Arial" w:cs="Arial"/>
          <w:sz w:val="24"/>
          <w:szCs w:val="24"/>
        </w:rPr>
      </w:pPr>
    </w:p>
    <w:p w:rsidR="00543F7C" w:rsidRDefault="00A034CC" w:rsidP="002C5BE7">
      <w:pPr>
        <w:spacing w:after="0" w:line="240" w:lineRule="auto"/>
        <w:ind w:hanging="284"/>
        <w:rPr>
          <w:rFonts w:ascii="Arial" w:hAnsi="Arial" w:cs="Arial"/>
          <w:sz w:val="24"/>
          <w:szCs w:val="24"/>
        </w:rPr>
      </w:pPr>
      <w:r>
        <w:rPr>
          <w:rFonts w:ascii="Arial" w:hAnsi="Arial" w:cs="Arial"/>
          <w:sz w:val="24"/>
          <w:szCs w:val="24"/>
        </w:rPr>
        <w:t>Christine McGuinness (CMcG)</w:t>
      </w:r>
      <w:r>
        <w:rPr>
          <w:rFonts w:ascii="Arial" w:hAnsi="Arial" w:cs="Arial"/>
          <w:sz w:val="24"/>
          <w:szCs w:val="24"/>
        </w:rPr>
        <w:tab/>
        <w:t>Corporate Affairs Manager</w:t>
      </w:r>
    </w:p>
    <w:p w:rsidR="00A034CC" w:rsidRDefault="00A034CC" w:rsidP="002C5BE7">
      <w:pPr>
        <w:spacing w:after="0" w:line="240" w:lineRule="auto"/>
        <w:ind w:hanging="284"/>
        <w:rPr>
          <w:rFonts w:ascii="Arial" w:hAnsi="Arial" w:cs="Arial"/>
          <w:sz w:val="24"/>
          <w:szCs w:val="24"/>
        </w:rPr>
      </w:pPr>
    </w:p>
    <w:p w:rsidR="00E7796B" w:rsidRDefault="00E7796B" w:rsidP="002C5BE7">
      <w:pPr>
        <w:spacing w:after="0" w:line="240" w:lineRule="auto"/>
        <w:ind w:hanging="284"/>
        <w:rPr>
          <w:rFonts w:ascii="Arial" w:hAnsi="Arial" w:cs="Arial"/>
          <w:sz w:val="24"/>
          <w:szCs w:val="24"/>
        </w:rPr>
      </w:pPr>
    </w:p>
    <w:p w:rsidR="00543F7C" w:rsidRDefault="00543F7C" w:rsidP="002C5BE7">
      <w:pPr>
        <w:spacing w:after="0" w:line="240" w:lineRule="auto"/>
        <w:ind w:hanging="284"/>
        <w:rPr>
          <w:rFonts w:ascii="Arial" w:hAnsi="Arial" w:cs="Arial"/>
          <w:b/>
          <w:sz w:val="24"/>
          <w:szCs w:val="24"/>
        </w:rPr>
      </w:pPr>
      <w:r w:rsidRPr="00543F7C">
        <w:rPr>
          <w:rFonts w:ascii="Arial" w:hAnsi="Arial" w:cs="Arial"/>
          <w:b/>
          <w:sz w:val="24"/>
          <w:szCs w:val="24"/>
        </w:rPr>
        <w:t>Apologies</w:t>
      </w:r>
    </w:p>
    <w:p w:rsidR="00A034CC" w:rsidRDefault="00A034CC" w:rsidP="002C5BE7">
      <w:pPr>
        <w:spacing w:after="0" w:line="240" w:lineRule="auto"/>
        <w:ind w:hanging="284"/>
        <w:rPr>
          <w:rFonts w:ascii="Arial" w:hAnsi="Arial" w:cs="Arial"/>
          <w:sz w:val="24"/>
          <w:szCs w:val="24"/>
        </w:rPr>
      </w:pPr>
    </w:p>
    <w:p w:rsidR="004935AF" w:rsidRDefault="004935AF" w:rsidP="002C5BE7">
      <w:pPr>
        <w:spacing w:after="0" w:line="240" w:lineRule="auto"/>
        <w:ind w:hanging="284"/>
        <w:rPr>
          <w:rFonts w:ascii="Arial" w:hAnsi="Arial" w:cs="Arial"/>
          <w:sz w:val="24"/>
          <w:szCs w:val="24"/>
        </w:rPr>
      </w:pPr>
      <w:r>
        <w:rPr>
          <w:rFonts w:ascii="Arial" w:hAnsi="Arial" w:cs="Arial"/>
          <w:sz w:val="24"/>
          <w:szCs w:val="24"/>
        </w:rPr>
        <w:t>Mark MacGregor (MM)</w:t>
      </w:r>
      <w:r>
        <w:rPr>
          <w:rFonts w:ascii="Arial" w:hAnsi="Arial" w:cs="Arial"/>
          <w:sz w:val="24"/>
          <w:szCs w:val="24"/>
        </w:rPr>
        <w:tab/>
      </w:r>
      <w:r>
        <w:rPr>
          <w:rFonts w:ascii="Arial" w:hAnsi="Arial" w:cs="Arial"/>
          <w:sz w:val="24"/>
          <w:szCs w:val="24"/>
        </w:rPr>
        <w:tab/>
      </w:r>
      <w:r>
        <w:rPr>
          <w:rFonts w:ascii="Arial" w:hAnsi="Arial" w:cs="Arial"/>
          <w:sz w:val="24"/>
          <w:szCs w:val="24"/>
        </w:rPr>
        <w:tab/>
        <w:t>Non-Executive Director</w:t>
      </w:r>
    </w:p>
    <w:p w:rsidR="004935AF" w:rsidRDefault="004935AF" w:rsidP="002C5BE7">
      <w:pPr>
        <w:spacing w:after="0" w:line="240" w:lineRule="auto"/>
        <w:ind w:hanging="284"/>
        <w:rPr>
          <w:rFonts w:ascii="Arial" w:hAnsi="Arial" w:cs="Arial"/>
          <w:sz w:val="24"/>
          <w:szCs w:val="24"/>
        </w:rPr>
      </w:pPr>
      <w:r>
        <w:rPr>
          <w:rFonts w:ascii="Arial" w:hAnsi="Arial" w:cs="Arial"/>
          <w:sz w:val="24"/>
          <w:szCs w:val="24"/>
        </w:rPr>
        <w:t>Anne Marie Cavanagh (AMC)</w:t>
      </w:r>
      <w:r>
        <w:rPr>
          <w:rFonts w:ascii="Arial" w:hAnsi="Arial" w:cs="Arial"/>
          <w:sz w:val="24"/>
          <w:szCs w:val="24"/>
        </w:rPr>
        <w:tab/>
      </w:r>
      <w:r>
        <w:rPr>
          <w:rFonts w:ascii="Arial" w:hAnsi="Arial" w:cs="Arial"/>
          <w:sz w:val="24"/>
          <w:szCs w:val="24"/>
        </w:rPr>
        <w:tab/>
        <w:t>Executive Nurse Director</w:t>
      </w:r>
    </w:p>
    <w:p w:rsidR="004935AF" w:rsidRDefault="004935AF" w:rsidP="002C5BE7">
      <w:pPr>
        <w:spacing w:after="0" w:line="240" w:lineRule="auto"/>
        <w:ind w:hanging="284"/>
        <w:rPr>
          <w:rFonts w:ascii="Arial" w:hAnsi="Arial" w:cs="Arial"/>
          <w:sz w:val="24"/>
          <w:szCs w:val="24"/>
        </w:rPr>
      </w:pPr>
      <w:r>
        <w:rPr>
          <w:rFonts w:ascii="Arial" w:hAnsi="Arial" w:cs="Arial"/>
          <w:sz w:val="24"/>
          <w:szCs w:val="24"/>
        </w:rPr>
        <w:t>Angela Harkness (AH)</w:t>
      </w:r>
      <w:r>
        <w:rPr>
          <w:rFonts w:ascii="Arial" w:hAnsi="Arial" w:cs="Arial"/>
          <w:sz w:val="24"/>
          <w:szCs w:val="24"/>
        </w:rPr>
        <w:tab/>
      </w:r>
      <w:r>
        <w:rPr>
          <w:rFonts w:ascii="Arial" w:hAnsi="Arial" w:cs="Arial"/>
          <w:sz w:val="24"/>
          <w:szCs w:val="24"/>
        </w:rPr>
        <w:tab/>
      </w:r>
      <w:r>
        <w:rPr>
          <w:rFonts w:ascii="Arial" w:hAnsi="Arial" w:cs="Arial"/>
          <w:sz w:val="24"/>
          <w:szCs w:val="24"/>
        </w:rPr>
        <w:tab/>
        <w:t>Director of Global Development and Strategic Partnerships</w:t>
      </w:r>
    </w:p>
    <w:p w:rsidR="00A034CC" w:rsidRDefault="00A034CC" w:rsidP="002C5BE7">
      <w:pPr>
        <w:spacing w:after="0" w:line="240" w:lineRule="auto"/>
        <w:ind w:hanging="284"/>
        <w:rPr>
          <w:rFonts w:ascii="Arial" w:hAnsi="Arial" w:cs="Arial"/>
          <w:sz w:val="24"/>
          <w:szCs w:val="24"/>
        </w:rPr>
      </w:pPr>
    </w:p>
    <w:p w:rsidR="00427048" w:rsidRDefault="00427048" w:rsidP="002C5BE7">
      <w:pPr>
        <w:spacing w:after="0" w:line="240" w:lineRule="auto"/>
        <w:ind w:hanging="284"/>
        <w:rPr>
          <w:rFonts w:ascii="Arial" w:hAnsi="Arial" w:cs="Arial"/>
          <w:sz w:val="24"/>
          <w:szCs w:val="24"/>
        </w:rPr>
      </w:pPr>
    </w:p>
    <w:p w:rsidR="002843FB" w:rsidRDefault="00427048" w:rsidP="002C5BE7">
      <w:pPr>
        <w:spacing w:after="0" w:line="240" w:lineRule="auto"/>
        <w:ind w:hanging="284"/>
        <w:rPr>
          <w:rFonts w:ascii="Arial" w:hAnsi="Arial" w:cs="Arial"/>
          <w:b/>
          <w:sz w:val="24"/>
          <w:szCs w:val="24"/>
        </w:rPr>
      </w:pPr>
      <w:r>
        <w:rPr>
          <w:rFonts w:ascii="Arial" w:hAnsi="Arial" w:cs="Arial"/>
          <w:b/>
          <w:sz w:val="24"/>
          <w:szCs w:val="24"/>
        </w:rPr>
        <w:t xml:space="preserve">Standing </w:t>
      </w:r>
      <w:r w:rsidR="002843FB">
        <w:rPr>
          <w:rFonts w:ascii="Arial" w:hAnsi="Arial" w:cs="Arial"/>
          <w:b/>
          <w:sz w:val="24"/>
          <w:szCs w:val="24"/>
        </w:rPr>
        <w:t>Declarations of Interest</w:t>
      </w:r>
    </w:p>
    <w:p w:rsidR="002843FB" w:rsidRDefault="002843FB" w:rsidP="002C5BE7">
      <w:pPr>
        <w:spacing w:after="0" w:line="240" w:lineRule="auto"/>
        <w:ind w:hanging="284"/>
        <w:rPr>
          <w:rFonts w:ascii="Arial" w:hAnsi="Arial" w:cs="Arial"/>
          <w:b/>
          <w:sz w:val="24"/>
          <w:szCs w:val="24"/>
        </w:rPr>
      </w:pPr>
    </w:p>
    <w:p w:rsidR="00A034CC" w:rsidRDefault="00A034CC" w:rsidP="002C5BE7">
      <w:pPr>
        <w:spacing w:after="0" w:line="240" w:lineRule="auto"/>
        <w:ind w:hanging="284"/>
        <w:rPr>
          <w:rFonts w:ascii="Arial" w:hAnsi="Arial" w:cs="Arial"/>
          <w:sz w:val="24"/>
          <w:szCs w:val="24"/>
        </w:rPr>
      </w:pPr>
      <w:r>
        <w:rPr>
          <w:rFonts w:ascii="Arial" w:hAnsi="Arial" w:cs="Arial"/>
          <w:sz w:val="24"/>
          <w:szCs w:val="24"/>
        </w:rPr>
        <w:t xml:space="preserve">Susan Douglas-Scott </w:t>
      </w:r>
      <w:r>
        <w:rPr>
          <w:rFonts w:ascii="Arial" w:hAnsi="Arial" w:cs="Arial"/>
          <w:sz w:val="24"/>
          <w:szCs w:val="24"/>
        </w:rPr>
        <w:tab/>
      </w:r>
      <w:r>
        <w:rPr>
          <w:rFonts w:ascii="Arial" w:hAnsi="Arial" w:cs="Arial"/>
          <w:sz w:val="24"/>
          <w:szCs w:val="24"/>
        </w:rPr>
        <w:tab/>
      </w:r>
      <w:r w:rsidR="00EF055F">
        <w:rPr>
          <w:rFonts w:ascii="Arial" w:hAnsi="Arial" w:cs="Arial"/>
          <w:sz w:val="24"/>
          <w:szCs w:val="24"/>
        </w:rPr>
        <w:tab/>
      </w:r>
      <w:r>
        <w:rPr>
          <w:rFonts w:ascii="Arial" w:hAnsi="Arial" w:cs="Arial"/>
          <w:sz w:val="24"/>
          <w:szCs w:val="24"/>
        </w:rPr>
        <w:t>Chair</w:t>
      </w:r>
      <w:r w:rsidR="002A7C18">
        <w:rPr>
          <w:rFonts w:ascii="Arial" w:hAnsi="Arial" w:cs="Arial"/>
          <w:sz w:val="24"/>
          <w:szCs w:val="24"/>
        </w:rPr>
        <w:t xml:space="preserve">, </w:t>
      </w:r>
      <w:r>
        <w:rPr>
          <w:rFonts w:ascii="Arial" w:hAnsi="Arial" w:cs="Arial"/>
          <w:sz w:val="24"/>
          <w:szCs w:val="24"/>
        </w:rPr>
        <w:t>Independent Living Fund</w:t>
      </w:r>
    </w:p>
    <w:p w:rsidR="00A034CC" w:rsidRDefault="00A034CC" w:rsidP="002C5BE7">
      <w:pPr>
        <w:spacing w:after="0" w:line="240" w:lineRule="auto"/>
        <w:rPr>
          <w:rFonts w:ascii="Arial" w:hAnsi="Arial" w:cs="Arial"/>
          <w:sz w:val="24"/>
          <w:szCs w:val="24"/>
        </w:rPr>
      </w:pPr>
    </w:p>
    <w:p w:rsidR="008F64EB" w:rsidRDefault="008F64EB" w:rsidP="002C5BE7">
      <w:pPr>
        <w:spacing w:after="0" w:line="240" w:lineRule="auto"/>
        <w:rPr>
          <w:rFonts w:ascii="Arial" w:hAnsi="Arial" w:cs="Arial"/>
          <w:sz w:val="24"/>
          <w:szCs w:val="24"/>
        </w:rPr>
      </w:pPr>
    </w:p>
    <w:p w:rsidR="003E2C06" w:rsidRDefault="002843FB" w:rsidP="002C5BE7">
      <w:pPr>
        <w:pStyle w:val="ListParagraph"/>
        <w:numPr>
          <w:ilvl w:val="0"/>
          <w:numId w:val="1"/>
        </w:numPr>
        <w:spacing w:after="0" w:line="240" w:lineRule="auto"/>
        <w:ind w:left="709" w:hanging="993"/>
        <w:rPr>
          <w:rFonts w:ascii="Arial" w:hAnsi="Arial" w:cs="Arial"/>
          <w:b/>
          <w:sz w:val="24"/>
          <w:szCs w:val="24"/>
        </w:rPr>
      </w:pPr>
      <w:r w:rsidRPr="002843FB">
        <w:rPr>
          <w:rFonts w:ascii="Arial" w:hAnsi="Arial" w:cs="Arial"/>
          <w:b/>
          <w:sz w:val="24"/>
          <w:szCs w:val="24"/>
        </w:rPr>
        <w:lastRenderedPageBreak/>
        <w:t>Chair’s Introductory Remarks</w:t>
      </w:r>
    </w:p>
    <w:p w:rsidR="003E2C06" w:rsidRDefault="003E2C06" w:rsidP="002C5BE7">
      <w:pPr>
        <w:pStyle w:val="ListParagraph"/>
        <w:spacing w:after="0" w:line="240" w:lineRule="auto"/>
        <w:ind w:left="709" w:hanging="993"/>
        <w:rPr>
          <w:rFonts w:ascii="Arial" w:hAnsi="Arial" w:cs="Arial"/>
          <w:b/>
          <w:sz w:val="24"/>
          <w:szCs w:val="24"/>
        </w:rPr>
      </w:pPr>
    </w:p>
    <w:p w:rsidR="00D36495" w:rsidRPr="00D36495" w:rsidRDefault="005D2CAC" w:rsidP="002C5BE7">
      <w:pPr>
        <w:pStyle w:val="ListParagraph"/>
        <w:numPr>
          <w:ilvl w:val="1"/>
          <w:numId w:val="1"/>
        </w:numPr>
        <w:spacing w:after="0" w:line="240" w:lineRule="auto"/>
        <w:ind w:left="709" w:hanging="993"/>
        <w:rPr>
          <w:rFonts w:ascii="Arial" w:hAnsi="Arial" w:cs="Arial"/>
          <w:b/>
          <w:sz w:val="24"/>
          <w:szCs w:val="24"/>
        </w:rPr>
      </w:pPr>
      <w:r>
        <w:rPr>
          <w:rFonts w:ascii="Arial" w:hAnsi="Arial" w:cs="Arial"/>
          <w:sz w:val="24"/>
          <w:szCs w:val="24"/>
        </w:rPr>
        <w:t xml:space="preserve">The Board </w:t>
      </w:r>
      <w:r w:rsidR="00D36495" w:rsidRPr="00D36495">
        <w:rPr>
          <w:rFonts w:ascii="Arial" w:hAnsi="Arial" w:cs="Arial"/>
          <w:sz w:val="24"/>
          <w:szCs w:val="24"/>
        </w:rPr>
        <w:t>w</w:t>
      </w:r>
      <w:r w:rsidR="00D36495" w:rsidRPr="00D36495">
        <w:rPr>
          <w:rFonts w:ascii="Arial" w:hAnsi="Arial" w:cs="Arial"/>
          <w:color w:val="000000" w:themeColor="text1"/>
          <w:sz w:val="24"/>
          <w:szCs w:val="24"/>
        </w:rPr>
        <w:t>elcomed MH back after his extended absence.</w:t>
      </w:r>
    </w:p>
    <w:p w:rsidR="00D36495" w:rsidRPr="00D36495" w:rsidRDefault="00D36495" w:rsidP="002C5BE7">
      <w:pPr>
        <w:pStyle w:val="ListParagraph"/>
        <w:spacing w:after="0" w:line="240" w:lineRule="auto"/>
        <w:ind w:left="709"/>
        <w:rPr>
          <w:rFonts w:ascii="Arial" w:hAnsi="Arial" w:cs="Arial"/>
          <w:b/>
          <w:sz w:val="24"/>
          <w:szCs w:val="24"/>
        </w:rPr>
      </w:pPr>
    </w:p>
    <w:p w:rsidR="005D2CAC" w:rsidRPr="005D2CAC" w:rsidRDefault="005D2CAC" w:rsidP="002C5BE7">
      <w:pPr>
        <w:pStyle w:val="ListParagraph"/>
        <w:numPr>
          <w:ilvl w:val="1"/>
          <w:numId w:val="1"/>
        </w:numPr>
        <w:spacing w:after="0" w:line="240" w:lineRule="auto"/>
        <w:ind w:left="709" w:hanging="993"/>
        <w:rPr>
          <w:rFonts w:ascii="Arial" w:hAnsi="Arial" w:cs="Arial"/>
          <w:sz w:val="24"/>
          <w:szCs w:val="24"/>
        </w:rPr>
      </w:pPr>
      <w:r w:rsidRPr="005D2CAC">
        <w:rPr>
          <w:rFonts w:ascii="Arial" w:hAnsi="Arial" w:cs="Arial"/>
          <w:sz w:val="24"/>
          <w:szCs w:val="24"/>
        </w:rPr>
        <w:t xml:space="preserve">The Golden Jubilee launched </w:t>
      </w:r>
      <w:r w:rsidR="00C30277">
        <w:rPr>
          <w:rFonts w:ascii="Arial" w:hAnsi="Arial" w:cs="Arial"/>
          <w:sz w:val="24"/>
          <w:szCs w:val="24"/>
        </w:rPr>
        <w:t>its</w:t>
      </w:r>
      <w:r w:rsidRPr="005D2CAC">
        <w:rPr>
          <w:rFonts w:ascii="Arial" w:hAnsi="Arial" w:cs="Arial"/>
          <w:sz w:val="24"/>
          <w:szCs w:val="24"/>
        </w:rPr>
        <w:t xml:space="preserve"> robotic lung surgery service with national radio and broadsheet stories during UK Robotics Week in June.</w:t>
      </w:r>
    </w:p>
    <w:p w:rsidR="005D2CAC" w:rsidRPr="005D2CAC" w:rsidRDefault="005D2CAC" w:rsidP="002C5BE7">
      <w:pPr>
        <w:pStyle w:val="ListParagraph"/>
        <w:spacing w:after="0" w:line="240" w:lineRule="auto"/>
        <w:rPr>
          <w:rFonts w:ascii="Arial" w:hAnsi="Arial" w:cs="Arial"/>
          <w:b/>
          <w:sz w:val="24"/>
          <w:szCs w:val="24"/>
        </w:rPr>
      </w:pPr>
    </w:p>
    <w:p w:rsidR="005D2CAC" w:rsidRPr="005D2CAC" w:rsidRDefault="005D2CAC" w:rsidP="002C5BE7">
      <w:pPr>
        <w:pStyle w:val="ListParagraph"/>
        <w:numPr>
          <w:ilvl w:val="1"/>
          <w:numId w:val="1"/>
        </w:numPr>
        <w:spacing w:after="0" w:line="240" w:lineRule="auto"/>
        <w:ind w:left="709" w:hanging="993"/>
        <w:rPr>
          <w:rFonts w:ascii="Arial" w:hAnsi="Arial" w:cs="Arial"/>
          <w:b/>
          <w:sz w:val="24"/>
          <w:szCs w:val="24"/>
        </w:rPr>
      </w:pPr>
      <w:r>
        <w:rPr>
          <w:rFonts w:ascii="Arial" w:hAnsi="Arial" w:cs="Arial"/>
          <w:color w:val="000000" w:themeColor="text1"/>
          <w:sz w:val="24"/>
          <w:szCs w:val="24"/>
        </w:rPr>
        <w:t>A</w:t>
      </w:r>
      <w:r w:rsidR="00D36495" w:rsidRPr="00D36495">
        <w:rPr>
          <w:rFonts w:ascii="Arial" w:hAnsi="Arial" w:cs="Arial"/>
          <w:color w:val="000000" w:themeColor="text1"/>
          <w:sz w:val="24"/>
          <w:szCs w:val="24"/>
        </w:rPr>
        <w:t>fter being nominated in two categories</w:t>
      </w:r>
      <w:r>
        <w:rPr>
          <w:rFonts w:ascii="Arial" w:hAnsi="Arial" w:cs="Arial"/>
          <w:color w:val="000000" w:themeColor="text1"/>
          <w:sz w:val="24"/>
          <w:szCs w:val="24"/>
        </w:rPr>
        <w:t xml:space="preserve"> </w:t>
      </w:r>
      <w:r w:rsidR="00D36495" w:rsidRPr="00D36495">
        <w:rPr>
          <w:rFonts w:ascii="Arial" w:hAnsi="Arial" w:cs="Arial"/>
          <w:color w:val="000000" w:themeColor="text1"/>
          <w:sz w:val="24"/>
          <w:szCs w:val="24"/>
        </w:rPr>
        <w:t xml:space="preserve">– the Golden Jubilee finalist Employer of the Year (above 50 employees) and Role Model of the Year (Carole Anderson) – the </w:t>
      </w:r>
      <w:r>
        <w:rPr>
          <w:rFonts w:ascii="Arial" w:hAnsi="Arial" w:cs="Arial"/>
          <w:color w:val="000000" w:themeColor="text1"/>
          <w:sz w:val="24"/>
          <w:szCs w:val="24"/>
        </w:rPr>
        <w:t xml:space="preserve">ICON </w:t>
      </w:r>
      <w:r w:rsidR="00D36495" w:rsidRPr="00D36495">
        <w:rPr>
          <w:rFonts w:ascii="Arial" w:hAnsi="Arial" w:cs="Arial"/>
          <w:color w:val="000000" w:themeColor="text1"/>
          <w:sz w:val="24"/>
          <w:szCs w:val="24"/>
        </w:rPr>
        <w:t>awards unfortunately will no longer be taking place. Our thanks to the those who nominated us as we continue in our commitment as a values based employer.</w:t>
      </w:r>
    </w:p>
    <w:p w:rsidR="005D2CAC" w:rsidRPr="005D2CAC" w:rsidRDefault="005D2CAC" w:rsidP="002C5BE7">
      <w:pPr>
        <w:pStyle w:val="ListParagraph"/>
        <w:spacing w:after="0" w:line="240" w:lineRule="auto"/>
        <w:rPr>
          <w:rFonts w:ascii="Arial" w:hAnsi="Arial" w:cs="Arial"/>
          <w:color w:val="000000" w:themeColor="text1"/>
          <w:sz w:val="24"/>
          <w:szCs w:val="24"/>
        </w:rPr>
      </w:pPr>
    </w:p>
    <w:p w:rsidR="005D2CAC" w:rsidRPr="005D2CAC" w:rsidRDefault="00D36495" w:rsidP="002C5BE7">
      <w:pPr>
        <w:pStyle w:val="ListParagraph"/>
        <w:numPr>
          <w:ilvl w:val="1"/>
          <w:numId w:val="1"/>
        </w:numPr>
        <w:spacing w:after="0" w:line="240" w:lineRule="auto"/>
        <w:ind w:left="709" w:hanging="993"/>
        <w:rPr>
          <w:rFonts w:ascii="Arial" w:hAnsi="Arial" w:cs="Arial"/>
          <w:b/>
          <w:sz w:val="24"/>
          <w:szCs w:val="24"/>
        </w:rPr>
      </w:pPr>
      <w:r w:rsidRPr="005D2CAC">
        <w:rPr>
          <w:rFonts w:ascii="Arial" w:hAnsi="Arial" w:cs="Arial"/>
          <w:color w:val="000000" w:themeColor="text1"/>
          <w:sz w:val="24"/>
          <w:szCs w:val="24"/>
        </w:rPr>
        <w:t xml:space="preserve">Following a Cabinet reshuffle, the First Minister has appointed a new </w:t>
      </w:r>
      <w:r w:rsidR="006C1A4B">
        <w:rPr>
          <w:rFonts w:ascii="Arial" w:hAnsi="Arial" w:cs="Arial"/>
          <w:color w:val="000000" w:themeColor="text1"/>
          <w:sz w:val="24"/>
          <w:szCs w:val="24"/>
        </w:rPr>
        <w:t>Cabinet Secretary</w:t>
      </w:r>
      <w:r w:rsidRPr="005D2CAC">
        <w:rPr>
          <w:rFonts w:ascii="Arial" w:hAnsi="Arial" w:cs="Arial"/>
          <w:color w:val="000000" w:themeColor="text1"/>
          <w:sz w:val="24"/>
          <w:szCs w:val="24"/>
        </w:rPr>
        <w:t xml:space="preserve"> and junior ministerial team</w:t>
      </w:r>
      <w:r w:rsidR="005D2CAC" w:rsidRPr="005D2CAC">
        <w:rPr>
          <w:rFonts w:ascii="Arial" w:hAnsi="Arial" w:cs="Arial"/>
          <w:color w:val="000000" w:themeColor="text1"/>
          <w:sz w:val="24"/>
          <w:szCs w:val="24"/>
        </w:rPr>
        <w:t>. The Board congratulated former Chair</w:t>
      </w:r>
      <w:r w:rsidR="003E1715">
        <w:rPr>
          <w:rFonts w:ascii="Arial" w:hAnsi="Arial" w:cs="Arial"/>
          <w:color w:val="000000" w:themeColor="text1"/>
          <w:sz w:val="24"/>
          <w:szCs w:val="24"/>
        </w:rPr>
        <w:t>,</w:t>
      </w:r>
      <w:r w:rsidR="005D2CAC" w:rsidRPr="005D2CAC">
        <w:rPr>
          <w:rFonts w:ascii="Arial" w:hAnsi="Arial" w:cs="Arial"/>
          <w:color w:val="000000" w:themeColor="text1"/>
          <w:sz w:val="24"/>
          <w:szCs w:val="24"/>
        </w:rPr>
        <w:t xml:space="preserve"> Jeane Freeman MSP</w:t>
      </w:r>
      <w:r w:rsidR="003E1715">
        <w:rPr>
          <w:rFonts w:ascii="Arial" w:hAnsi="Arial" w:cs="Arial"/>
          <w:color w:val="000000" w:themeColor="text1"/>
          <w:sz w:val="24"/>
          <w:szCs w:val="24"/>
        </w:rPr>
        <w:t>,</w:t>
      </w:r>
      <w:r w:rsidR="005D2CAC" w:rsidRPr="005D2CAC">
        <w:rPr>
          <w:rFonts w:ascii="Arial" w:hAnsi="Arial" w:cs="Arial"/>
          <w:color w:val="000000" w:themeColor="text1"/>
          <w:sz w:val="24"/>
          <w:szCs w:val="24"/>
        </w:rPr>
        <w:t xml:space="preserve"> on being appointed </w:t>
      </w:r>
      <w:r w:rsidR="006C1A4B">
        <w:rPr>
          <w:rFonts w:ascii="Arial" w:hAnsi="Arial" w:cs="Arial"/>
          <w:color w:val="000000" w:themeColor="text1"/>
          <w:sz w:val="24"/>
          <w:szCs w:val="24"/>
        </w:rPr>
        <w:t>Cabinet Secretary</w:t>
      </w:r>
      <w:r w:rsidR="005D2CAC" w:rsidRPr="005D2CAC">
        <w:rPr>
          <w:rFonts w:ascii="Arial" w:hAnsi="Arial" w:cs="Arial"/>
          <w:color w:val="000000" w:themeColor="text1"/>
          <w:sz w:val="24"/>
          <w:szCs w:val="24"/>
        </w:rPr>
        <w:t xml:space="preserve"> and wished her and her new team every success. Ms Freeman is joined by Joe FitzPatrick as Minister for Public Health, Sport and Wellbeing and Clare Haughey as Minister for Mental Health. The </w:t>
      </w:r>
      <w:r w:rsidR="006C1A4B">
        <w:rPr>
          <w:rFonts w:ascii="Arial" w:hAnsi="Arial" w:cs="Arial"/>
          <w:color w:val="000000" w:themeColor="text1"/>
          <w:sz w:val="24"/>
          <w:szCs w:val="24"/>
        </w:rPr>
        <w:t>Cabinet Secretary</w:t>
      </w:r>
      <w:r w:rsidR="005D2CAC" w:rsidRPr="005D2CAC">
        <w:rPr>
          <w:rFonts w:ascii="Arial" w:hAnsi="Arial" w:cs="Arial"/>
          <w:color w:val="000000" w:themeColor="text1"/>
          <w:sz w:val="24"/>
          <w:szCs w:val="24"/>
        </w:rPr>
        <w:t xml:space="preserve"> </w:t>
      </w:r>
      <w:r w:rsidR="005D2CAC">
        <w:rPr>
          <w:rFonts w:ascii="Arial" w:hAnsi="Arial" w:cs="Arial"/>
          <w:color w:val="000000" w:themeColor="text1"/>
          <w:sz w:val="24"/>
          <w:szCs w:val="24"/>
        </w:rPr>
        <w:t>ca</w:t>
      </w:r>
      <w:r w:rsidR="005D2CAC" w:rsidRPr="005D2CAC">
        <w:rPr>
          <w:rFonts w:ascii="Arial" w:hAnsi="Arial" w:cs="Arial"/>
          <w:color w:val="000000" w:themeColor="text1"/>
          <w:sz w:val="24"/>
          <w:szCs w:val="24"/>
        </w:rPr>
        <w:t>me along to meet staff before the Big NHS Singalong Live</w:t>
      </w:r>
      <w:r w:rsidR="005D2CAC">
        <w:rPr>
          <w:rFonts w:ascii="Arial" w:hAnsi="Arial" w:cs="Arial"/>
          <w:color w:val="000000" w:themeColor="text1"/>
          <w:sz w:val="24"/>
          <w:szCs w:val="24"/>
        </w:rPr>
        <w:t xml:space="preserve"> event an</w:t>
      </w:r>
      <w:r w:rsidR="003E1715">
        <w:rPr>
          <w:rFonts w:ascii="Arial" w:hAnsi="Arial" w:cs="Arial"/>
          <w:color w:val="000000" w:themeColor="text1"/>
          <w:sz w:val="24"/>
          <w:szCs w:val="24"/>
        </w:rPr>
        <w:t>d</w:t>
      </w:r>
      <w:r w:rsidR="005D2CAC">
        <w:rPr>
          <w:rFonts w:ascii="Arial" w:hAnsi="Arial" w:cs="Arial"/>
          <w:color w:val="000000" w:themeColor="text1"/>
          <w:sz w:val="24"/>
          <w:szCs w:val="24"/>
        </w:rPr>
        <w:t xml:space="preserve"> we look forward to welcoming </w:t>
      </w:r>
      <w:r w:rsidR="004C5F3F">
        <w:rPr>
          <w:rFonts w:ascii="Arial" w:hAnsi="Arial" w:cs="Arial"/>
          <w:color w:val="000000" w:themeColor="text1"/>
          <w:sz w:val="24"/>
          <w:szCs w:val="24"/>
        </w:rPr>
        <w:t>her</w:t>
      </w:r>
      <w:r w:rsidR="005D2CAC">
        <w:rPr>
          <w:rFonts w:ascii="Arial" w:hAnsi="Arial" w:cs="Arial"/>
          <w:color w:val="000000" w:themeColor="text1"/>
          <w:sz w:val="24"/>
          <w:szCs w:val="24"/>
        </w:rPr>
        <w:t xml:space="preserve"> back in the near future.</w:t>
      </w:r>
    </w:p>
    <w:p w:rsidR="005D2CAC" w:rsidRPr="005D2CAC" w:rsidRDefault="005D2CAC" w:rsidP="002C5BE7">
      <w:pPr>
        <w:pStyle w:val="ListParagraph"/>
        <w:spacing w:after="0" w:line="240" w:lineRule="auto"/>
        <w:rPr>
          <w:rFonts w:ascii="Arial" w:hAnsi="Arial" w:cs="Arial"/>
          <w:color w:val="000000" w:themeColor="text1"/>
          <w:sz w:val="24"/>
          <w:szCs w:val="24"/>
        </w:rPr>
      </w:pPr>
    </w:p>
    <w:p w:rsidR="005D2CAC" w:rsidRPr="00D36495" w:rsidRDefault="005D2CAC" w:rsidP="002C5BE7">
      <w:pPr>
        <w:pStyle w:val="ListParagraph"/>
        <w:numPr>
          <w:ilvl w:val="1"/>
          <w:numId w:val="1"/>
        </w:numPr>
        <w:spacing w:after="0" w:line="240" w:lineRule="auto"/>
        <w:ind w:left="709" w:hanging="993"/>
        <w:rPr>
          <w:rFonts w:ascii="Arial" w:hAnsi="Arial" w:cs="Arial"/>
          <w:b/>
          <w:sz w:val="24"/>
          <w:szCs w:val="24"/>
        </w:rPr>
      </w:pPr>
      <w:r w:rsidRPr="00D36495">
        <w:rPr>
          <w:rFonts w:ascii="Arial" w:hAnsi="Arial" w:cs="Arial"/>
          <w:color w:val="000000" w:themeColor="text1"/>
          <w:sz w:val="24"/>
          <w:szCs w:val="24"/>
        </w:rPr>
        <w:t xml:space="preserve">The Golden Jubilee represented NHSScotland in ITV’s Big NHS Singalong Live.  Our amazing Theatre Nurse Lily Hendry featured in the show </w:t>
      </w:r>
      <w:r w:rsidR="004C5F3F">
        <w:rPr>
          <w:rFonts w:ascii="Arial" w:hAnsi="Arial" w:cs="Arial"/>
          <w:color w:val="000000" w:themeColor="text1"/>
          <w:sz w:val="24"/>
          <w:szCs w:val="24"/>
        </w:rPr>
        <w:t>following a filmed</w:t>
      </w:r>
      <w:r w:rsidRPr="00D36495">
        <w:rPr>
          <w:rFonts w:ascii="Arial" w:hAnsi="Arial" w:cs="Arial"/>
          <w:color w:val="000000" w:themeColor="text1"/>
          <w:sz w:val="24"/>
          <w:szCs w:val="24"/>
        </w:rPr>
        <w:t xml:space="preserve"> visit by former JLS singer and Strictly Come Dancing contestant Aston Merrygold. </w:t>
      </w:r>
      <w:r w:rsidR="004C5F3F">
        <w:rPr>
          <w:rFonts w:ascii="Arial" w:hAnsi="Arial" w:cs="Arial"/>
          <w:color w:val="000000" w:themeColor="text1"/>
          <w:sz w:val="24"/>
          <w:szCs w:val="24"/>
        </w:rPr>
        <w:t xml:space="preserve"> Following this planned visit to see if GJF was a potential base for the singalong, we</w:t>
      </w:r>
      <w:r w:rsidRPr="00D36495">
        <w:rPr>
          <w:rFonts w:ascii="Arial" w:hAnsi="Arial" w:cs="Arial"/>
          <w:color w:val="000000" w:themeColor="text1"/>
          <w:sz w:val="24"/>
          <w:szCs w:val="24"/>
        </w:rPr>
        <w:t xml:space="preserve"> were chosen to be the only Scottish broadcast site for the live singalong show</w:t>
      </w:r>
      <w:r w:rsidR="004C5F3F">
        <w:rPr>
          <w:rFonts w:ascii="Arial" w:hAnsi="Arial" w:cs="Arial"/>
          <w:color w:val="000000" w:themeColor="text1"/>
          <w:sz w:val="24"/>
          <w:szCs w:val="24"/>
        </w:rPr>
        <w:t>.  This was part of the BBC’s</w:t>
      </w:r>
      <w:r w:rsidRPr="00D36495">
        <w:rPr>
          <w:rFonts w:ascii="Arial" w:hAnsi="Arial" w:cs="Arial"/>
          <w:color w:val="000000" w:themeColor="text1"/>
          <w:sz w:val="24"/>
          <w:szCs w:val="24"/>
        </w:rPr>
        <w:t xml:space="preserve"> </w:t>
      </w:r>
      <w:r w:rsidR="004C5F3F">
        <w:rPr>
          <w:rFonts w:ascii="Arial" w:hAnsi="Arial" w:cs="Arial"/>
          <w:color w:val="000000" w:themeColor="text1"/>
          <w:sz w:val="24"/>
          <w:szCs w:val="24"/>
        </w:rPr>
        <w:t>celebrations of the</w:t>
      </w:r>
      <w:r w:rsidRPr="00D36495">
        <w:rPr>
          <w:rFonts w:ascii="Arial" w:hAnsi="Arial" w:cs="Arial"/>
          <w:color w:val="000000" w:themeColor="text1"/>
          <w:sz w:val="24"/>
          <w:szCs w:val="24"/>
        </w:rPr>
        <w:t xml:space="preserve"> 70th anniversary</w:t>
      </w:r>
      <w:r w:rsidR="004C5F3F">
        <w:rPr>
          <w:rFonts w:ascii="Arial" w:hAnsi="Arial" w:cs="Arial"/>
          <w:color w:val="000000" w:themeColor="text1"/>
          <w:sz w:val="24"/>
          <w:szCs w:val="24"/>
        </w:rPr>
        <w:t xml:space="preserve"> of the NHS</w:t>
      </w:r>
      <w:r w:rsidR="003E1715">
        <w:rPr>
          <w:rFonts w:ascii="Arial" w:hAnsi="Arial" w:cs="Arial"/>
          <w:color w:val="000000" w:themeColor="text1"/>
          <w:sz w:val="24"/>
          <w:szCs w:val="24"/>
        </w:rPr>
        <w:t xml:space="preserve">. A </w:t>
      </w:r>
      <w:r w:rsidRPr="00D36495">
        <w:rPr>
          <w:rFonts w:ascii="Arial" w:hAnsi="Arial" w:cs="Arial"/>
          <w:color w:val="000000" w:themeColor="text1"/>
          <w:sz w:val="24"/>
          <w:szCs w:val="24"/>
        </w:rPr>
        <w:t xml:space="preserve">highlights film </w:t>
      </w:r>
      <w:r w:rsidR="003E1715">
        <w:rPr>
          <w:rFonts w:ascii="Arial" w:hAnsi="Arial" w:cs="Arial"/>
          <w:color w:val="000000" w:themeColor="text1"/>
          <w:sz w:val="24"/>
          <w:szCs w:val="24"/>
        </w:rPr>
        <w:t xml:space="preserve">is available </w:t>
      </w:r>
      <w:r w:rsidRPr="00D36495">
        <w:rPr>
          <w:rFonts w:ascii="Arial" w:hAnsi="Arial" w:cs="Arial"/>
          <w:color w:val="000000" w:themeColor="text1"/>
          <w:sz w:val="24"/>
          <w:szCs w:val="24"/>
        </w:rPr>
        <w:t>on our social media channels.</w:t>
      </w:r>
    </w:p>
    <w:p w:rsidR="005D2CAC" w:rsidRPr="00D36495" w:rsidRDefault="005D2CAC" w:rsidP="002C5BE7">
      <w:pPr>
        <w:pStyle w:val="ListParagraph"/>
        <w:spacing w:after="0" w:line="240" w:lineRule="auto"/>
        <w:rPr>
          <w:rFonts w:ascii="Arial" w:hAnsi="Arial" w:cs="Arial"/>
          <w:color w:val="000000" w:themeColor="text1"/>
          <w:sz w:val="24"/>
          <w:szCs w:val="24"/>
        </w:rPr>
      </w:pPr>
    </w:p>
    <w:p w:rsidR="005D2CAC" w:rsidRPr="005D2CAC" w:rsidRDefault="003E1715" w:rsidP="002C5BE7">
      <w:pPr>
        <w:pStyle w:val="ListParagraph"/>
        <w:numPr>
          <w:ilvl w:val="1"/>
          <w:numId w:val="1"/>
        </w:numPr>
        <w:spacing w:after="0" w:line="240" w:lineRule="auto"/>
        <w:ind w:left="709" w:hanging="993"/>
        <w:rPr>
          <w:rFonts w:ascii="Arial" w:hAnsi="Arial" w:cs="Arial"/>
          <w:b/>
          <w:sz w:val="24"/>
          <w:szCs w:val="24"/>
        </w:rPr>
      </w:pPr>
      <w:r>
        <w:rPr>
          <w:rFonts w:ascii="Arial" w:hAnsi="Arial" w:cs="Arial"/>
          <w:sz w:val="24"/>
          <w:szCs w:val="24"/>
        </w:rPr>
        <w:t>Our Chair and Chief Executive</w:t>
      </w:r>
      <w:r w:rsidR="005D2CAC" w:rsidRPr="005D2CAC">
        <w:rPr>
          <w:rFonts w:ascii="Arial" w:hAnsi="Arial" w:cs="Arial"/>
          <w:sz w:val="24"/>
          <w:szCs w:val="24"/>
        </w:rPr>
        <w:t>, alongside nominated staff, attended the Royal civic reception to celebrate 70 years of the NHS in Scotland at the National Museum of Scotland.</w:t>
      </w:r>
    </w:p>
    <w:p w:rsidR="005D2CAC" w:rsidRPr="005D2CAC" w:rsidRDefault="005D2CAC" w:rsidP="002C5BE7">
      <w:pPr>
        <w:pStyle w:val="ListParagraph"/>
        <w:spacing w:after="0" w:line="240" w:lineRule="auto"/>
        <w:rPr>
          <w:rFonts w:ascii="Arial" w:hAnsi="Arial" w:cs="Arial"/>
          <w:color w:val="000000" w:themeColor="text1"/>
          <w:sz w:val="24"/>
          <w:szCs w:val="24"/>
        </w:rPr>
      </w:pPr>
    </w:p>
    <w:p w:rsidR="00D36495" w:rsidRPr="00D36495" w:rsidRDefault="00D36495" w:rsidP="002C5BE7">
      <w:pPr>
        <w:pStyle w:val="ListParagraph"/>
        <w:numPr>
          <w:ilvl w:val="1"/>
          <w:numId w:val="1"/>
        </w:numPr>
        <w:spacing w:after="0" w:line="240" w:lineRule="auto"/>
        <w:ind w:left="709" w:hanging="993"/>
        <w:rPr>
          <w:rFonts w:ascii="Arial" w:hAnsi="Arial" w:cs="Arial"/>
          <w:b/>
          <w:sz w:val="24"/>
          <w:szCs w:val="24"/>
        </w:rPr>
      </w:pPr>
      <w:r w:rsidRPr="00D36495">
        <w:rPr>
          <w:rFonts w:ascii="Arial" w:hAnsi="Arial" w:cs="Arial"/>
          <w:color w:val="000000" w:themeColor="text1"/>
          <w:sz w:val="24"/>
          <w:szCs w:val="24"/>
        </w:rPr>
        <w:t>Our Excellence Awards 2018 launch this week with 10 categories being handed out,</w:t>
      </w:r>
      <w:r w:rsidR="005D2CAC">
        <w:rPr>
          <w:rFonts w:ascii="Arial" w:hAnsi="Arial" w:cs="Arial"/>
          <w:color w:val="000000" w:themeColor="text1"/>
          <w:sz w:val="24"/>
          <w:szCs w:val="24"/>
        </w:rPr>
        <w:t xml:space="preserve"> </w:t>
      </w:r>
      <w:r w:rsidRPr="00D36495">
        <w:rPr>
          <w:rFonts w:ascii="Arial" w:hAnsi="Arial" w:cs="Arial"/>
          <w:color w:val="000000" w:themeColor="text1"/>
          <w:sz w:val="24"/>
          <w:szCs w:val="24"/>
        </w:rPr>
        <w:t>including the annual William Cullen Prize and a one-off Platinum award this year to mark the 70</w:t>
      </w:r>
      <w:r w:rsidRPr="00D36495">
        <w:rPr>
          <w:rFonts w:ascii="Arial" w:hAnsi="Arial" w:cs="Arial"/>
          <w:color w:val="000000" w:themeColor="text1"/>
          <w:sz w:val="24"/>
          <w:szCs w:val="24"/>
          <w:vertAlign w:val="superscript"/>
        </w:rPr>
        <w:t>th</w:t>
      </w:r>
      <w:r w:rsidRPr="00D36495">
        <w:rPr>
          <w:rFonts w:ascii="Arial" w:hAnsi="Arial" w:cs="Arial"/>
          <w:color w:val="000000" w:themeColor="text1"/>
          <w:sz w:val="24"/>
          <w:szCs w:val="24"/>
        </w:rPr>
        <w:t xml:space="preserve"> anniversary of the NHS. </w:t>
      </w:r>
      <w:r w:rsidR="003E1715">
        <w:rPr>
          <w:rFonts w:ascii="Arial" w:hAnsi="Arial" w:cs="Arial"/>
          <w:color w:val="000000" w:themeColor="text1"/>
          <w:sz w:val="24"/>
          <w:szCs w:val="24"/>
        </w:rPr>
        <w:t>Please e</w:t>
      </w:r>
      <w:r w:rsidRPr="00D36495">
        <w:rPr>
          <w:rFonts w:ascii="Arial" w:hAnsi="Arial" w:cs="Arial"/>
          <w:color w:val="000000" w:themeColor="text1"/>
          <w:sz w:val="24"/>
          <w:szCs w:val="24"/>
        </w:rPr>
        <w:t>ncourage nominations.</w:t>
      </w:r>
      <w:r w:rsidR="005D2CAC">
        <w:rPr>
          <w:rFonts w:ascii="Arial" w:hAnsi="Arial" w:cs="Arial"/>
          <w:color w:val="000000" w:themeColor="text1"/>
          <w:sz w:val="24"/>
          <w:szCs w:val="24"/>
        </w:rPr>
        <w:t xml:space="preserve"> </w:t>
      </w:r>
    </w:p>
    <w:p w:rsidR="00D36495" w:rsidRPr="00D36495" w:rsidRDefault="00D36495" w:rsidP="002C5BE7">
      <w:pPr>
        <w:pStyle w:val="ListParagraph"/>
        <w:spacing w:after="0" w:line="240" w:lineRule="auto"/>
        <w:rPr>
          <w:rFonts w:ascii="Arial" w:hAnsi="Arial" w:cs="Arial"/>
          <w:b/>
          <w:sz w:val="24"/>
          <w:szCs w:val="24"/>
        </w:rPr>
      </w:pPr>
    </w:p>
    <w:p w:rsidR="00D36495" w:rsidRPr="00D36495" w:rsidRDefault="00D36495" w:rsidP="002C5BE7">
      <w:pPr>
        <w:pStyle w:val="ListParagraph"/>
        <w:numPr>
          <w:ilvl w:val="1"/>
          <w:numId w:val="1"/>
        </w:numPr>
        <w:spacing w:after="0" w:line="240" w:lineRule="auto"/>
        <w:ind w:left="709" w:hanging="993"/>
        <w:rPr>
          <w:rFonts w:ascii="Arial" w:hAnsi="Arial" w:cs="Arial"/>
          <w:b/>
          <w:sz w:val="24"/>
          <w:szCs w:val="24"/>
        </w:rPr>
      </w:pPr>
      <w:r w:rsidRPr="00D36495">
        <w:rPr>
          <w:rFonts w:ascii="Arial" w:hAnsi="Arial" w:cs="Arial"/>
          <w:color w:val="000000" w:themeColor="text1"/>
          <w:sz w:val="24"/>
          <w:szCs w:val="24"/>
        </w:rPr>
        <w:t>Nominations are open for the Scottish Health Awards until 30 August with 17 awards being handed out at the ceremony in Edinburgh on 1 November.</w:t>
      </w:r>
      <w:r w:rsidR="005D2CAC">
        <w:rPr>
          <w:rFonts w:ascii="Arial" w:hAnsi="Arial" w:cs="Arial"/>
          <w:color w:val="000000" w:themeColor="text1"/>
          <w:sz w:val="24"/>
          <w:szCs w:val="24"/>
        </w:rPr>
        <w:t xml:space="preserve"> The Board noted that Sandie Scott, Head of Corporate Affairs, has been invited to sit on this year’s judging panel</w:t>
      </w:r>
      <w:r w:rsidR="00C30277">
        <w:rPr>
          <w:rFonts w:ascii="Arial" w:hAnsi="Arial" w:cs="Arial"/>
          <w:color w:val="000000" w:themeColor="text1"/>
          <w:sz w:val="24"/>
          <w:szCs w:val="24"/>
        </w:rPr>
        <w:t xml:space="preserve"> by Paul Gray, Director-General Health at the Scottish Government</w:t>
      </w:r>
      <w:r w:rsidR="005D2CAC">
        <w:rPr>
          <w:rFonts w:ascii="Arial" w:hAnsi="Arial" w:cs="Arial"/>
          <w:color w:val="000000" w:themeColor="text1"/>
          <w:sz w:val="24"/>
          <w:szCs w:val="24"/>
        </w:rPr>
        <w:t>.</w:t>
      </w:r>
    </w:p>
    <w:p w:rsidR="00D36495" w:rsidRPr="00D36495" w:rsidRDefault="00D36495" w:rsidP="002C5BE7">
      <w:pPr>
        <w:pStyle w:val="ListParagraph"/>
        <w:spacing w:after="0" w:line="240" w:lineRule="auto"/>
        <w:rPr>
          <w:rFonts w:ascii="Arial" w:hAnsi="Arial" w:cs="Arial"/>
          <w:b/>
          <w:sz w:val="24"/>
          <w:szCs w:val="24"/>
        </w:rPr>
      </w:pPr>
    </w:p>
    <w:p w:rsidR="00D36495" w:rsidRPr="00D36495" w:rsidRDefault="00D36495" w:rsidP="002C5BE7">
      <w:pPr>
        <w:pStyle w:val="ListParagraph"/>
        <w:numPr>
          <w:ilvl w:val="1"/>
          <w:numId w:val="1"/>
        </w:numPr>
        <w:spacing w:after="0" w:line="240" w:lineRule="auto"/>
        <w:ind w:left="709" w:hanging="993"/>
        <w:rPr>
          <w:rFonts w:ascii="Arial" w:hAnsi="Arial" w:cs="Arial"/>
          <w:b/>
          <w:sz w:val="24"/>
          <w:szCs w:val="24"/>
        </w:rPr>
      </w:pPr>
      <w:r w:rsidRPr="00D36495">
        <w:rPr>
          <w:rFonts w:ascii="Arial" w:hAnsi="Arial" w:cs="Arial"/>
          <w:color w:val="000000" w:themeColor="text1"/>
          <w:sz w:val="24"/>
          <w:szCs w:val="24"/>
        </w:rPr>
        <w:t xml:space="preserve">The Chief Executive recruitment process is </w:t>
      </w:r>
      <w:r w:rsidR="005D2CAC">
        <w:rPr>
          <w:rFonts w:ascii="Arial" w:hAnsi="Arial" w:cs="Arial"/>
          <w:color w:val="000000" w:themeColor="text1"/>
          <w:sz w:val="24"/>
          <w:szCs w:val="24"/>
        </w:rPr>
        <w:t xml:space="preserve">well </w:t>
      </w:r>
      <w:r w:rsidRPr="00D36495">
        <w:rPr>
          <w:rFonts w:ascii="Arial" w:hAnsi="Arial" w:cs="Arial"/>
          <w:color w:val="000000" w:themeColor="text1"/>
          <w:sz w:val="24"/>
          <w:szCs w:val="24"/>
        </w:rPr>
        <w:t>underway</w:t>
      </w:r>
      <w:r w:rsidR="003857B5">
        <w:rPr>
          <w:rFonts w:ascii="Arial" w:hAnsi="Arial" w:cs="Arial"/>
          <w:color w:val="000000" w:themeColor="text1"/>
          <w:sz w:val="24"/>
          <w:szCs w:val="24"/>
        </w:rPr>
        <w:t xml:space="preserve"> with interviews planned for </w:t>
      </w:r>
      <w:r w:rsidR="002421A7">
        <w:rPr>
          <w:rFonts w:ascii="Arial" w:hAnsi="Arial" w:cs="Arial"/>
          <w:color w:val="000000" w:themeColor="text1"/>
          <w:sz w:val="24"/>
          <w:szCs w:val="24"/>
        </w:rPr>
        <w:t>26 and 27</w:t>
      </w:r>
      <w:r w:rsidR="00C8535D" w:rsidRPr="00C8535D">
        <w:rPr>
          <w:rFonts w:ascii="Arial" w:hAnsi="Arial" w:cs="Arial"/>
          <w:color w:val="000000" w:themeColor="text1"/>
          <w:sz w:val="24"/>
          <w:szCs w:val="24"/>
          <w:vertAlign w:val="superscript"/>
        </w:rPr>
        <w:t>th</w:t>
      </w:r>
      <w:r w:rsidR="002421A7">
        <w:rPr>
          <w:rFonts w:ascii="Arial" w:hAnsi="Arial" w:cs="Arial"/>
          <w:color w:val="000000" w:themeColor="text1"/>
          <w:sz w:val="24"/>
          <w:szCs w:val="24"/>
        </w:rPr>
        <w:t xml:space="preserve"> September using the Values Based Recruitment process developed at GJF</w:t>
      </w:r>
      <w:r w:rsidRPr="00D36495">
        <w:rPr>
          <w:rFonts w:ascii="Arial" w:hAnsi="Arial" w:cs="Arial"/>
          <w:color w:val="000000" w:themeColor="text1"/>
          <w:sz w:val="24"/>
          <w:szCs w:val="24"/>
        </w:rPr>
        <w:t>.</w:t>
      </w:r>
    </w:p>
    <w:p w:rsidR="00D36495" w:rsidRPr="00D36495" w:rsidRDefault="00D36495" w:rsidP="002C5BE7">
      <w:pPr>
        <w:pStyle w:val="ListParagraph"/>
        <w:spacing w:after="0" w:line="240" w:lineRule="auto"/>
        <w:rPr>
          <w:rFonts w:ascii="Arial" w:hAnsi="Arial" w:cs="Arial"/>
          <w:b/>
          <w:sz w:val="24"/>
          <w:szCs w:val="24"/>
        </w:rPr>
      </w:pPr>
    </w:p>
    <w:p w:rsidR="00D36495" w:rsidRPr="00C30277" w:rsidRDefault="00D36495" w:rsidP="002C5BE7">
      <w:pPr>
        <w:pStyle w:val="ListParagraph"/>
        <w:numPr>
          <w:ilvl w:val="1"/>
          <w:numId w:val="1"/>
        </w:numPr>
        <w:spacing w:after="0" w:line="240" w:lineRule="auto"/>
        <w:ind w:left="709" w:hanging="993"/>
        <w:rPr>
          <w:rFonts w:ascii="Arial" w:hAnsi="Arial" w:cs="Arial"/>
          <w:sz w:val="24"/>
          <w:szCs w:val="24"/>
        </w:rPr>
      </w:pPr>
      <w:r w:rsidRPr="00C30277">
        <w:rPr>
          <w:rFonts w:ascii="Arial" w:hAnsi="Arial" w:cs="Arial"/>
          <w:sz w:val="24"/>
          <w:szCs w:val="24"/>
        </w:rPr>
        <w:t>JY</w:t>
      </w:r>
      <w:r w:rsidR="005D2CAC" w:rsidRPr="00C30277">
        <w:rPr>
          <w:rFonts w:ascii="Arial" w:hAnsi="Arial" w:cs="Arial"/>
          <w:sz w:val="24"/>
          <w:szCs w:val="24"/>
        </w:rPr>
        <w:t xml:space="preserve"> reminded Board Members about the 70</w:t>
      </w:r>
      <w:r w:rsidR="005D2CAC" w:rsidRPr="00C30277">
        <w:rPr>
          <w:rFonts w:ascii="Arial" w:hAnsi="Arial" w:cs="Arial"/>
          <w:sz w:val="24"/>
          <w:szCs w:val="24"/>
          <w:vertAlign w:val="superscript"/>
        </w:rPr>
        <w:t>th</w:t>
      </w:r>
      <w:r w:rsidR="005D2CAC" w:rsidRPr="00C30277">
        <w:rPr>
          <w:rFonts w:ascii="Arial" w:hAnsi="Arial" w:cs="Arial"/>
          <w:sz w:val="24"/>
          <w:szCs w:val="24"/>
        </w:rPr>
        <w:t xml:space="preserve"> anniversary</w:t>
      </w:r>
      <w:r w:rsidRPr="00C30277">
        <w:rPr>
          <w:rFonts w:ascii="Arial" w:hAnsi="Arial" w:cs="Arial"/>
          <w:sz w:val="24"/>
          <w:szCs w:val="24"/>
        </w:rPr>
        <w:t xml:space="preserve"> Gala Day </w:t>
      </w:r>
      <w:r w:rsidR="00C30277" w:rsidRPr="00C30277">
        <w:rPr>
          <w:rFonts w:ascii="Arial" w:hAnsi="Arial" w:cs="Arial"/>
          <w:sz w:val="24"/>
          <w:szCs w:val="24"/>
        </w:rPr>
        <w:t xml:space="preserve">on Sunday 2 September and </w:t>
      </w:r>
      <w:r w:rsidRPr="00C30277">
        <w:rPr>
          <w:rFonts w:ascii="Arial" w:hAnsi="Arial" w:cs="Arial"/>
          <w:sz w:val="24"/>
          <w:szCs w:val="24"/>
        </w:rPr>
        <w:t>Jubilee’s Got Talent</w:t>
      </w:r>
      <w:r w:rsidR="00C30277" w:rsidRPr="00C30277">
        <w:rPr>
          <w:rFonts w:ascii="Arial" w:hAnsi="Arial" w:cs="Arial"/>
          <w:sz w:val="24"/>
          <w:szCs w:val="24"/>
        </w:rPr>
        <w:t xml:space="preserve"> on Friday 28 September.</w:t>
      </w:r>
    </w:p>
    <w:p w:rsidR="00E7796B" w:rsidRDefault="00E7796B" w:rsidP="002C5BE7">
      <w:pPr>
        <w:pStyle w:val="ListParagraph"/>
        <w:spacing w:after="0" w:line="240" w:lineRule="auto"/>
        <w:rPr>
          <w:rFonts w:ascii="Arial" w:hAnsi="Arial" w:cs="Arial"/>
          <w:sz w:val="24"/>
          <w:szCs w:val="24"/>
        </w:rPr>
      </w:pPr>
    </w:p>
    <w:p w:rsidR="00E7796B" w:rsidRDefault="00E7796B" w:rsidP="002C5BE7">
      <w:pPr>
        <w:pStyle w:val="ListParagraph"/>
        <w:spacing w:after="0" w:line="240" w:lineRule="auto"/>
        <w:ind w:left="709"/>
        <w:rPr>
          <w:rFonts w:ascii="Arial" w:hAnsi="Arial" w:cs="Arial"/>
          <w:sz w:val="24"/>
          <w:szCs w:val="24"/>
        </w:rPr>
      </w:pPr>
    </w:p>
    <w:p w:rsidR="002421A7" w:rsidRPr="00083053" w:rsidRDefault="002421A7" w:rsidP="002C5BE7">
      <w:pPr>
        <w:pStyle w:val="ListParagraph"/>
        <w:spacing w:after="0" w:line="240" w:lineRule="auto"/>
        <w:ind w:left="709"/>
        <w:rPr>
          <w:rFonts w:ascii="Arial" w:hAnsi="Arial" w:cs="Arial"/>
          <w:sz w:val="24"/>
          <w:szCs w:val="24"/>
        </w:rPr>
      </w:pPr>
    </w:p>
    <w:p w:rsidR="000146CC" w:rsidRDefault="000146CC" w:rsidP="002C5BE7">
      <w:pPr>
        <w:pStyle w:val="ListParagraph"/>
        <w:numPr>
          <w:ilvl w:val="0"/>
          <w:numId w:val="1"/>
        </w:numPr>
        <w:spacing w:after="0" w:line="240" w:lineRule="auto"/>
        <w:ind w:left="709" w:hanging="993"/>
        <w:rPr>
          <w:rFonts w:ascii="Arial" w:hAnsi="Arial" w:cs="Arial"/>
          <w:b/>
          <w:sz w:val="24"/>
          <w:szCs w:val="24"/>
        </w:rPr>
      </w:pPr>
      <w:r>
        <w:rPr>
          <w:rFonts w:ascii="Arial" w:hAnsi="Arial" w:cs="Arial"/>
          <w:b/>
          <w:sz w:val="24"/>
          <w:szCs w:val="24"/>
        </w:rPr>
        <w:lastRenderedPageBreak/>
        <w:t>Apologies</w:t>
      </w:r>
    </w:p>
    <w:p w:rsidR="000146CC" w:rsidRDefault="000146CC" w:rsidP="002C5BE7">
      <w:pPr>
        <w:pStyle w:val="ListParagraph"/>
        <w:spacing w:after="0" w:line="240" w:lineRule="auto"/>
        <w:ind w:left="709" w:hanging="993"/>
        <w:rPr>
          <w:rFonts w:ascii="Arial" w:hAnsi="Arial" w:cs="Arial"/>
          <w:b/>
          <w:sz w:val="24"/>
          <w:szCs w:val="24"/>
        </w:rPr>
      </w:pPr>
    </w:p>
    <w:p w:rsidR="000146CC" w:rsidRDefault="000146CC" w:rsidP="002C5BE7">
      <w:pPr>
        <w:pStyle w:val="ListParagraph"/>
        <w:numPr>
          <w:ilvl w:val="1"/>
          <w:numId w:val="1"/>
        </w:numPr>
        <w:spacing w:after="0" w:line="240" w:lineRule="auto"/>
        <w:ind w:left="709" w:hanging="993"/>
        <w:rPr>
          <w:rFonts w:ascii="Arial" w:hAnsi="Arial" w:cs="Arial"/>
          <w:sz w:val="24"/>
          <w:szCs w:val="24"/>
        </w:rPr>
      </w:pPr>
      <w:r w:rsidRPr="000146CC">
        <w:rPr>
          <w:rFonts w:ascii="Arial" w:hAnsi="Arial" w:cs="Arial"/>
          <w:sz w:val="24"/>
          <w:szCs w:val="24"/>
        </w:rPr>
        <w:t>Apologies were noted as above</w:t>
      </w:r>
      <w:r w:rsidR="002421A7">
        <w:rPr>
          <w:rFonts w:ascii="Arial" w:hAnsi="Arial" w:cs="Arial"/>
          <w:sz w:val="24"/>
          <w:szCs w:val="24"/>
        </w:rPr>
        <w:t xml:space="preserve"> (MM, AMC, AH</w:t>
      </w:r>
      <w:r w:rsidRPr="000146CC">
        <w:rPr>
          <w:rFonts w:ascii="Arial" w:hAnsi="Arial" w:cs="Arial"/>
          <w:sz w:val="24"/>
          <w:szCs w:val="24"/>
        </w:rPr>
        <w:t>.</w:t>
      </w:r>
    </w:p>
    <w:p w:rsidR="00DE30C3" w:rsidRPr="000146CC" w:rsidRDefault="00DE30C3" w:rsidP="00DE30C3">
      <w:pPr>
        <w:pStyle w:val="ListParagraph"/>
        <w:spacing w:after="0" w:line="240" w:lineRule="auto"/>
        <w:ind w:left="709"/>
        <w:rPr>
          <w:rFonts w:ascii="Arial" w:hAnsi="Arial" w:cs="Arial"/>
          <w:sz w:val="24"/>
          <w:szCs w:val="24"/>
        </w:rPr>
      </w:pPr>
    </w:p>
    <w:p w:rsidR="002843FB" w:rsidRDefault="002843FB" w:rsidP="002C5BE7">
      <w:pPr>
        <w:pStyle w:val="ListParagraph"/>
        <w:numPr>
          <w:ilvl w:val="0"/>
          <w:numId w:val="1"/>
        </w:numPr>
        <w:spacing w:after="0" w:line="240" w:lineRule="auto"/>
        <w:ind w:left="709" w:hanging="993"/>
        <w:rPr>
          <w:rFonts w:ascii="Arial" w:hAnsi="Arial" w:cs="Arial"/>
          <w:b/>
          <w:sz w:val="24"/>
          <w:szCs w:val="24"/>
        </w:rPr>
      </w:pPr>
      <w:r w:rsidRPr="002843FB">
        <w:rPr>
          <w:rFonts w:ascii="Arial" w:hAnsi="Arial" w:cs="Arial"/>
          <w:b/>
          <w:sz w:val="24"/>
          <w:szCs w:val="24"/>
        </w:rPr>
        <w:t>Declarations of Interest</w:t>
      </w:r>
    </w:p>
    <w:p w:rsidR="00DE30C3" w:rsidRDefault="00DE30C3" w:rsidP="00DE30C3">
      <w:pPr>
        <w:pStyle w:val="ListParagraph"/>
        <w:spacing w:after="0" w:line="240" w:lineRule="auto"/>
        <w:ind w:left="709"/>
        <w:rPr>
          <w:rFonts w:ascii="Arial" w:hAnsi="Arial" w:cs="Arial"/>
          <w:b/>
          <w:sz w:val="24"/>
          <w:szCs w:val="24"/>
        </w:rPr>
      </w:pPr>
    </w:p>
    <w:p w:rsidR="000146CC" w:rsidRPr="000146CC" w:rsidRDefault="000146CC" w:rsidP="002C5BE7">
      <w:pPr>
        <w:pStyle w:val="ListParagraph"/>
        <w:numPr>
          <w:ilvl w:val="1"/>
          <w:numId w:val="1"/>
        </w:numPr>
        <w:spacing w:after="0" w:line="240" w:lineRule="auto"/>
        <w:ind w:left="709" w:hanging="993"/>
        <w:rPr>
          <w:rFonts w:ascii="Arial" w:hAnsi="Arial" w:cs="Arial"/>
          <w:sz w:val="24"/>
          <w:szCs w:val="24"/>
        </w:rPr>
      </w:pPr>
      <w:r w:rsidRPr="000146CC">
        <w:rPr>
          <w:rFonts w:ascii="Arial" w:hAnsi="Arial" w:cs="Arial"/>
          <w:sz w:val="24"/>
          <w:szCs w:val="24"/>
        </w:rPr>
        <w:t xml:space="preserve">SDS advised that </w:t>
      </w:r>
      <w:r w:rsidR="00074D5A">
        <w:rPr>
          <w:rFonts w:ascii="Arial" w:hAnsi="Arial" w:cs="Arial"/>
          <w:sz w:val="24"/>
          <w:szCs w:val="24"/>
        </w:rPr>
        <w:t xml:space="preserve">since 31 May 2018, </w:t>
      </w:r>
      <w:r w:rsidRPr="000146CC">
        <w:rPr>
          <w:rFonts w:ascii="Arial" w:hAnsi="Arial" w:cs="Arial"/>
          <w:sz w:val="24"/>
          <w:szCs w:val="24"/>
        </w:rPr>
        <w:t>she is no longer a Non-Executive Director of NHS Education for Scotland and asked that this be removed from the Standing Declarations of Interest.</w:t>
      </w:r>
    </w:p>
    <w:p w:rsidR="002843FB" w:rsidRDefault="002843FB" w:rsidP="002C5BE7">
      <w:pPr>
        <w:pStyle w:val="ListParagraph"/>
        <w:spacing w:after="0" w:line="240" w:lineRule="auto"/>
        <w:ind w:left="1134" w:hanging="1134"/>
        <w:rPr>
          <w:rFonts w:ascii="Arial" w:hAnsi="Arial" w:cs="Arial"/>
          <w:b/>
          <w:sz w:val="24"/>
          <w:szCs w:val="24"/>
        </w:rPr>
      </w:pPr>
    </w:p>
    <w:p w:rsidR="00882801" w:rsidRPr="002843FB" w:rsidRDefault="00882801" w:rsidP="002C5BE7">
      <w:pPr>
        <w:pStyle w:val="ListParagraph"/>
        <w:spacing w:after="0" w:line="240" w:lineRule="auto"/>
        <w:ind w:left="1134" w:hanging="1134"/>
        <w:rPr>
          <w:rFonts w:ascii="Arial" w:hAnsi="Arial" w:cs="Arial"/>
          <w:b/>
          <w:sz w:val="24"/>
          <w:szCs w:val="24"/>
        </w:rPr>
      </w:pPr>
    </w:p>
    <w:p w:rsidR="004935AF" w:rsidRDefault="004935AF" w:rsidP="002C5BE7">
      <w:pPr>
        <w:pStyle w:val="ListParagraph"/>
        <w:numPr>
          <w:ilvl w:val="0"/>
          <w:numId w:val="1"/>
        </w:numPr>
        <w:spacing w:after="0" w:line="240" w:lineRule="auto"/>
        <w:ind w:left="709" w:hanging="993"/>
        <w:rPr>
          <w:rFonts w:ascii="Arial" w:hAnsi="Arial" w:cs="Arial"/>
          <w:b/>
          <w:sz w:val="24"/>
          <w:szCs w:val="24"/>
        </w:rPr>
      </w:pPr>
      <w:r>
        <w:rPr>
          <w:rFonts w:ascii="Arial" w:hAnsi="Arial" w:cs="Arial"/>
          <w:b/>
          <w:sz w:val="24"/>
          <w:szCs w:val="24"/>
        </w:rPr>
        <w:t>Updates from last meeting</w:t>
      </w:r>
    </w:p>
    <w:p w:rsidR="004935AF" w:rsidRDefault="004935AF" w:rsidP="002C5BE7">
      <w:pPr>
        <w:pStyle w:val="ListParagraph"/>
        <w:spacing w:after="0" w:line="240" w:lineRule="auto"/>
        <w:ind w:left="709"/>
        <w:rPr>
          <w:rFonts w:ascii="Arial" w:hAnsi="Arial" w:cs="Arial"/>
          <w:b/>
          <w:sz w:val="24"/>
          <w:szCs w:val="24"/>
        </w:rPr>
      </w:pPr>
    </w:p>
    <w:p w:rsidR="002843FB" w:rsidRPr="004935AF" w:rsidRDefault="002843FB" w:rsidP="002C5BE7">
      <w:pPr>
        <w:pStyle w:val="ListParagraph"/>
        <w:numPr>
          <w:ilvl w:val="1"/>
          <w:numId w:val="1"/>
        </w:numPr>
        <w:spacing w:after="0" w:line="240" w:lineRule="auto"/>
        <w:ind w:left="709" w:hanging="993"/>
        <w:rPr>
          <w:rFonts w:ascii="Arial" w:hAnsi="Arial" w:cs="Arial"/>
          <w:b/>
          <w:sz w:val="24"/>
          <w:szCs w:val="24"/>
        </w:rPr>
      </w:pPr>
      <w:r w:rsidRPr="004935AF">
        <w:rPr>
          <w:rFonts w:ascii="Arial" w:hAnsi="Arial" w:cs="Arial"/>
          <w:b/>
          <w:sz w:val="24"/>
          <w:szCs w:val="24"/>
        </w:rPr>
        <w:t>Minutes of last meeting</w:t>
      </w:r>
      <w:r w:rsidR="00C147F5" w:rsidRPr="004935AF">
        <w:rPr>
          <w:rFonts w:ascii="Arial" w:hAnsi="Arial" w:cs="Arial"/>
          <w:b/>
          <w:sz w:val="24"/>
          <w:szCs w:val="24"/>
        </w:rPr>
        <w:t xml:space="preserve"> – </w:t>
      </w:r>
      <w:r w:rsidR="004935AF" w:rsidRPr="004935AF">
        <w:rPr>
          <w:rFonts w:ascii="Arial" w:hAnsi="Arial" w:cs="Arial"/>
          <w:b/>
          <w:sz w:val="24"/>
          <w:szCs w:val="24"/>
        </w:rPr>
        <w:t xml:space="preserve">21 June </w:t>
      </w:r>
      <w:r w:rsidR="00C147F5" w:rsidRPr="004935AF">
        <w:rPr>
          <w:rFonts w:ascii="Arial" w:hAnsi="Arial" w:cs="Arial"/>
          <w:b/>
          <w:sz w:val="24"/>
          <w:szCs w:val="24"/>
        </w:rPr>
        <w:t>2018</w:t>
      </w:r>
    </w:p>
    <w:p w:rsidR="002843FB" w:rsidRDefault="002843FB" w:rsidP="002C5BE7">
      <w:pPr>
        <w:pStyle w:val="ListParagraph"/>
        <w:spacing w:after="0" w:line="240" w:lineRule="auto"/>
        <w:ind w:left="709" w:hanging="993"/>
        <w:rPr>
          <w:rFonts w:ascii="Arial" w:hAnsi="Arial" w:cs="Arial"/>
          <w:b/>
          <w:sz w:val="24"/>
          <w:szCs w:val="24"/>
        </w:rPr>
      </w:pPr>
    </w:p>
    <w:p w:rsidR="00D81CD4" w:rsidRDefault="00D81CD4" w:rsidP="002C5BE7">
      <w:pPr>
        <w:pStyle w:val="ListParagraph"/>
        <w:numPr>
          <w:ilvl w:val="2"/>
          <w:numId w:val="2"/>
        </w:numPr>
        <w:spacing w:after="0" w:line="240" w:lineRule="auto"/>
        <w:ind w:left="709" w:hanging="993"/>
        <w:rPr>
          <w:rFonts w:ascii="Arial" w:hAnsi="Arial" w:cs="Arial"/>
          <w:sz w:val="24"/>
          <w:szCs w:val="24"/>
        </w:rPr>
      </w:pPr>
      <w:r>
        <w:rPr>
          <w:rFonts w:ascii="Arial" w:hAnsi="Arial" w:cs="Arial"/>
          <w:sz w:val="24"/>
          <w:szCs w:val="24"/>
        </w:rPr>
        <w:t>The minutes of the last meeting were approved subject to the following amendments:</w:t>
      </w:r>
    </w:p>
    <w:p w:rsidR="00D81CD4" w:rsidRDefault="00D81CD4" w:rsidP="002C5BE7">
      <w:pPr>
        <w:pStyle w:val="ListParagraph"/>
        <w:spacing w:after="0" w:line="240" w:lineRule="auto"/>
        <w:ind w:left="1134"/>
        <w:rPr>
          <w:rFonts w:ascii="Arial" w:hAnsi="Arial" w:cs="Arial"/>
          <w:sz w:val="24"/>
          <w:szCs w:val="24"/>
        </w:rPr>
      </w:pPr>
    </w:p>
    <w:p w:rsidR="00D81CD4" w:rsidRPr="00D36495" w:rsidRDefault="00D81CD4" w:rsidP="00333109">
      <w:pPr>
        <w:pStyle w:val="ListParagraph"/>
        <w:numPr>
          <w:ilvl w:val="0"/>
          <w:numId w:val="3"/>
        </w:numPr>
        <w:spacing w:after="0" w:line="240" w:lineRule="auto"/>
        <w:rPr>
          <w:rFonts w:ascii="Arial" w:hAnsi="Arial" w:cs="Arial"/>
          <w:b/>
          <w:sz w:val="24"/>
          <w:szCs w:val="24"/>
        </w:rPr>
      </w:pPr>
      <w:r>
        <w:rPr>
          <w:rFonts w:ascii="Arial" w:hAnsi="Arial" w:cs="Arial"/>
          <w:sz w:val="24"/>
          <w:szCs w:val="24"/>
        </w:rPr>
        <w:t>P1</w:t>
      </w:r>
      <w:r w:rsidR="00AC3E4C">
        <w:rPr>
          <w:rFonts w:ascii="Arial" w:hAnsi="Arial" w:cs="Arial"/>
          <w:sz w:val="24"/>
          <w:szCs w:val="24"/>
        </w:rPr>
        <w:t>6, 6.2.4, amend first sentence to read as follows: GA commented that the iMatter completion rate is in line with other Boards.</w:t>
      </w:r>
    </w:p>
    <w:p w:rsidR="00D36495" w:rsidRPr="00D36495" w:rsidRDefault="00D36495" w:rsidP="002C5BE7">
      <w:pPr>
        <w:pStyle w:val="ListParagraph"/>
        <w:spacing w:after="0" w:line="240" w:lineRule="auto"/>
        <w:ind w:left="1080"/>
        <w:rPr>
          <w:rFonts w:ascii="Arial" w:hAnsi="Arial" w:cs="Arial"/>
          <w:b/>
          <w:sz w:val="24"/>
          <w:szCs w:val="24"/>
        </w:rPr>
      </w:pPr>
    </w:p>
    <w:p w:rsidR="00AC3E4C" w:rsidRPr="00D36495" w:rsidRDefault="00AC3E4C" w:rsidP="00333109">
      <w:pPr>
        <w:pStyle w:val="ListParagraph"/>
        <w:numPr>
          <w:ilvl w:val="0"/>
          <w:numId w:val="3"/>
        </w:numPr>
        <w:spacing w:after="0" w:line="240" w:lineRule="auto"/>
        <w:rPr>
          <w:rFonts w:ascii="Arial" w:hAnsi="Arial" w:cs="Arial"/>
          <w:b/>
          <w:sz w:val="24"/>
          <w:szCs w:val="24"/>
        </w:rPr>
      </w:pPr>
      <w:r w:rsidRPr="00AC3E4C">
        <w:rPr>
          <w:rFonts w:ascii="Arial" w:hAnsi="Arial" w:cs="Arial"/>
          <w:sz w:val="24"/>
          <w:szCs w:val="24"/>
        </w:rPr>
        <w:t xml:space="preserve">P8, 6.3.6, amend first sentence to read as follows: KH asked how staff </w:t>
      </w:r>
      <w:r w:rsidRPr="00D36495">
        <w:rPr>
          <w:rFonts w:ascii="Arial" w:hAnsi="Arial" w:cs="Arial"/>
          <w:sz w:val="24"/>
          <w:szCs w:val="24"/>
        </w:rPr>
        <w:t>know</w:t>
      </w:r>
      <w:r>
        <w:rPr>
          <w:rFonts w:ascii="Arial" w:hAnsi="Arial" w:cs="Arial"/>
          <w:sz w:val="24"/>
          <w:szCs w:val="24"/>
        </w:rPr>
        <w:t xml:space="preserve"> that it</w:t>
      </w:r>
      <w:r w:rsidR="0032162C">
        <w:rPr>
          <w:rFonts w:ascii="Arial" w:hAnsi="Arial" w:cs="Arial"/>
          <w:sz w:val="24"/>
          <w:szCs w:val="24"/>
        </w:rPr>
        <w:t xml:space="preserve"> is </w:t>
      </w:r>
      <w:r w:rsidR="003321F9">
        <w:rPr>
          <w:rFonts w:ascii="Arial" w:hAnsi="Arial" w:cs="Arial"/>
          <w:sz w:val="24"/>
          <w:szCs w:val="24"/>
        </w:rPr>
        <w:t>safe</w:t>
      </w:r>
      <w:r w:rsidR="002421A7">
        <w:rPr>
          <w:rFonts w:ascii="Arial" w:hAnsi="Arial" w:cs="Arial"/>
          <w:sz w:val="24"/>
          <w:szCs w:val="24"/>
        </w:rPr>
        <w:t xml:space="preserve"> </w:t>
      </w:r>
      <w:r>
        <w:rPr>
          <w:rFonts w:ascii="Arial" w:hAnsi="Arial" w:cs="Arial"/>
          <w:sz w:val="24"/>
          <w:szCs w:val="24"/>
        </w:rPr>
        <w:t>to tell us they are from a care experienced background.</w:t>
      </w:r>
    </w:p>
    <w:p w:rsidR="00D36495" w:rsidRPr="00D36495" w:rsidRDefault="00D36495" w:rsidP="002C5BE7">
      <w:pPr>
        <w:spacing w:after="0" w:line="240" w:lineRule="auto"/>
        <w:rPr>
          <w:rFonts w:ascii="Arial" w:hAnsi="Arial" w:cs="Arial"/>
          <w:b/>
          <w:sz w:val="24"/>
          <w:szCs w:val="24"/>
        </w:rPr>
      </w:pPr>
    </w:p>
    <w:p w:rsidR="00AC3E4C" w:rsidRPr="00D36495" w:rsidRDefault="00AC3E4C" w:rsidP="00333109">
      <w:pPr>
        <w:pStyle w:val="ListParagraph"/>
        <w:numPr>
          <w:ilvl w:val="0"/>
          <w:numId w:val="3"/>
        </w:numPr>
        <w:spacing w:after="0" w:line="240" w:lineRule="auto"/>
        <w:rPr>
          <w:rFonts w:ascii="Arial" w:hAnsi="Arial" w:cs="Arial"/>
          <w:b/>
          <w:sz w:val="24"/>
          <w:szCs w:val="24"/>
        </w:rPr>
      </w:pPr>
      <w:r w:rsidRPr="00AC3E4C">
        <w:rPr>
          <w:rFonts w:ascii="Arial" w:hAnsi="Arial" w:cs="Arial"/>
          <w:sz w:val="24"/>
          <w:szCs w:val="24"/>
        </w:rPr>
        <w:t>P8, 6.3.6, amend second sentence to read as follows: GA highlighted that there is a child protection module on learnPro.</w:t>
      </w:r>
    </w:p>
    <w:p w:rsidR="00D36495" w:rsidRPr="00D36495" w:rsidRDefault="00D36495" w:rsidP="002C5BE7">
      <w:pPr>
        <w:spacing w:after="0" w:line="240" w:lineRule="auto"/>
        <w:rPr>
          <w:rFonts w:ascii="Arial" w:hAnsi="Arial" w:cs="Arial"/>
          <w:b/>
          <w:sz w:val="24"/>
          <w:szCs w:val="24"/>
        </w:rPr>
      </w:pPr>
    </w:p>
    <w:p w:rsidR="00AC3E4C" w:rsidRPr="00D36495" w:rsidRDefault="00AC3E4C" w:rsidP="00333109">
      <w:pPr>
        <w:pStyle w:val="ListParagraph"/>
        <w:numPr>
          <w:ilvl w:val="0"/>
          <w:numId w:val="3"/>
        </w:numPr>
        <w:spacing w:after="0" w:line="240" w:lineRule="auto"/>
        <w:rPr>
          <w:rFonts w:ascii="Arial" w:hAnsi="Arial" w:cs="Arial"/>
          <w:b/>
          <w:sz w:val="24"/>
          <w:szCs w:val="24"/>
        </w:rPr>
      </w:pPr>
      <w:r>
        <w:rPr>
          <w:rFonts w:ascii="Arial" w:hAnsi="Arial" w:cs="Arial"/>
          <w:sz w:val="24"/>
          <w:szCs w:val="24"/>
        </w:rPr>
        <w:t>P13, 8.1.3, amend to read as follows: HE advised that the reports of technical issues are related to familiarity with the system and assured the Board that this is being addressed.</w:t>
      </w:r>
    </w:p>
    <w:p w:rsidR="00D36495" w:rsidRPr="00D36495" w:rsidRDefault="00D36495" w:rsidP="002C5BE7">
      <w:pPr>
        <w:spacing w:after="0" w:line="240" w:lineRule="auto"/>
        <w:rPr>
          <w:rFonts w:ascii="Arial" w:hAnsi="Arial" w:cs="Arial"/>
          <w:b/>
          <w:sz w:val="24"/>
          <w:szCs w:val="24"/>
        </w:rPr>
      </w:pPr>
    </w:p>
    <w:p w:rsidR="00AC3E4C" w:rsidRPr="00D36495" w:rsidRDefault="00AC3E4C" w:rsidP="00333109">
      <w:pPr>
        <w:pStyle w:val="ListParagraph"/>
        <w:numPr>
          <w:ilvl w:val="0"/>
          <w:numId w:val="3"/>
        </w:numPr>
        <w:spacing w:after="0" w:line="240" w:lineRule="auto"/>
        <w:rPr>
          <w:rFonts w:ascii="Arial" w:hAnsi="Arial" w:cs="Arial"/>
          <w:b/>
          <w:sz w:val="24"/>
          <w:szCs w:val="24"/>
        </w:rPr>
      </w:pPr>
      <w:r>
        <w:rPr>
          <w:rFonts w:ascii="Arial" w:hAnsi="Arial" w:cs="Arial"/>
          <w:sz w:val="24"/>
          <w:szCs w:val="24"/>
        </w:rPr>
        <w:t>P13, 8.1.5, amend to read as follows: JR advised that staff were calling patients as  a test and that this had brought the ‘Did Not Attend’ rate back down, to 1.3%.</w:t>
      </w:r>
    </w:p>
    <w:p w:rsidR="00D36495" w:rsidRPr="00D36495" w:rsidRDefault="00D36495" w:rsidP="002C5BE7">
      <w:pPr>
        <w:pStyle w:val="ListParagraph"/>
        <w:spacing w:after="0" w:line="240" w:lineRule="auto"/>
        <w:rPr>
          <w:rFonts w:ascii="Arial" w:hAnsi="Arial" w:cs="Arial"/>
          <w:b/>
          <w:sz w:val="24"/>
          <w:szCs w:val="24"/>
        </w:rPr>
      </w:pPr>
    </w:p>
    <w:p w:rsidR="00AC3E4C" w:rsidRPr="00D36495" w:rsidRDefault="00AC3E4C" w:rsidP="00333109">
      <w:pPr>
        <w:pStyle w:val="ListParagraph"/>
        <w:numPr>
          <w:ilvl w:val="0"/>
          <w:numId w:val="3"/>
        </w:numPr>
        <w:spacing w:after="0" w:line="240" w:lineRule="auto"/>
        <w:rPr>
          <w:rFonts w:ascii="Arial" w:hAnsi="Arial" w:cs="Arial"/>
          <w:b/>
          <w:sz w:val="24"/>
          <w:szCs w:val="24"/>
        </w:rPr>
      </w:pPr>
      <w:r>
        <w:rPr>
          <w:rFonts w:ascii="Arial" w:hAnsi="Arial" w:cs="Arial"/>
          <w:sz w:val="24"/>
          <w:szCs w:val="24"/>
        </w:rPr>
        <w:t>P13, 8.2.1, Ophthalmolgy, amend to read that act</w:t>
      </w:r>
      <w:r w:rsidR="00F17E15">
        <w:rPr>
          <w:rFonts w:ascii="Arial" w:hAnsi="Arial" w:cs="Arial"/>
          <w:sz w:val="24"/>
          <w:szCs w:val="24"/>
        </w:rPr>
        <w:t>ivity was behind full year plan</w:t>
      </w:r>
      <w:r>
        <w:rPr>
          <w:rFonts w:ascii="Arial" w:hAnsi="Arial" w:cs="Arial"/>
          <w:sz w:val="24"/>
          <w:szCs w:val="24"/>
        </w:rPr>
        <w:t>.</w:t>
      </w:r>
    </w:p>
    <w:p w:rsidR="00D36495" w:rsidRPr="00D36495" w:rsidRDefault="00D36495" w:rsidP="002C5BE7">
      <w:pPr>
        <w:pStyle w:val="ListParagraph"/>
        <w:spacing w:after="0" w:line="240" w:lineRule="auto"/>
        <w:rPr>
          <w:rFonts w:ascii="Arial" w:hAnsi="Arial" w:cs="Arial"/>
          <w:b/>
          <w:sz w:val="24"/>
          <w:szCs w:val="24"/>
        </w:rPr>
      </w:pPr>
    </w:p>
    <w:p w:rsidR="00AC3E4C" w:rsidRPr="00D36495" w:rsidRDefault="00AC3E4C" w:rsidP="00333109">
      <w:pPr>
        <w:pStyle w:val="ListParagraph"/>
        <w:numPr>
          <w:ilvl w:val="0"/>
          <w:numId w:val="3"/>
        </w:numPr>
        <w:spacing w:after="0" w:line="240" w:lineRule="auto"/>
        <w:rPr>
          <w:rFonts w:ascii="Arial" w:hAnsi="Arial" w:cs="Arial"/>
          <w:b/>
          <w:sz w:val="24"/>
          <w:szCs w:val="24"/>
        </w:rPr>
      </w:pPr>
      <w:r>
        <w:rPr>
          <w:rFonts w:ascii="Arial" w:hAnsi="Arial" w:cs="Arial"/>
          <w:sz w:val="24"/>
          <w:szCs w:val="24"/>
        </w:rPr>
        <w:t>P14, 8.3.2, amend second sentence to read as follows: JC confirmed that Boards had been given further funding for the pay award but not for incremental drift.</w:t>
      </w:r>
    </w:p>
    <w:p w:rsidR="00D36495" w:rsidRPr="00D36495" w:rsidRDefault="00D36495" w:rsidP="002C5BE7">
      <w:pPr>
        <w:pStyle w:val="ListParagraph"/>
        <w:spacing w:after="0" w:line="240" w:lineRule="auto"/>
        <w:rPr>
          <w:rFonts w:ascii="Arial" w:hAnsi="Arial" w:cs="Arial"/>
          <w:b/>
          <w:sz w:val="24"/>
          <w:szCs w:val="24"/>
        </w:rPr>
      </w:pPr>
    </w:p>
    <w:p w:rsidR="00AC3E4C" w:rsidRPr="00AC3E4C" w:rsidRDefault="00AC3E4C" w:rsidP="00333109">
      <w:pPr>
        <w:pStyle w:val="ListParagraph"/>
        <w:numPr>
          <w:ilvl w:val="0"/>
          <w:numId w:val="3"/>
        </w:numPr>
        <w:spacing w:after="0" w:line="240" w:lineRule="auto"/>
        <w:rPr>
          <w:rFonts w:ascii="Arial" w:hAnsi="Arial" w:cs="Arial"/>
          <w:b/>
          <w:sz w:val="24"/>
          <w:szCs w:val="24"/>
        </w:rPr>
      </w:pPr>
      <w:r>
        <w:rPr>
          <w:rFonts w:ascii="Arial" w:hAnsi="Arial" w:cs="Arial"/>
          <w:sz w:val="24"/>
          <w:szCs w:val="24"/>
        </w:rPr>
        <w:t>P15, 8.5.1, change ‘or’ to ‘for’.</w:t>
      </w:r>
    </w:p>
    <w:p w:rsidR="00AC3E4C" w:rsidRPr="00AC3E4C" w:rsidRDefault="00AC3E4C" w:rsidP="002C5BE7">
      <w:pPr>
        <w:spacing w:after="0" w:line="240" w:lineRule="auto"/>
        <w:rPr>
          <w:rFonts w:ascii="Arial" w:hAnsi="Arial" w:cs="Arial"/>
          <w:b/>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5"/>
        <w:gridCol w:w="3685"/>
        <w:gridCol w:w="2004"/>
        <w:gridCol w:w="1531"/>
      </w:tblGrid>
      <w:tr w:rsidR="000146CC" w:rsidRPr="009D7C1B" w:rsidTr="002C5BE7">
        <w:tc>
          <w:tcPr>
            <w:tcW w:w="1555" w:type="dxa"/>
          </w:tcPr>
          <w:p w:rsidR="000146CC" w:rsidRPr="009D7C1B" w:rsidRDefault="000146CC" w:rsidP="00AB0777">
            <w:pPr>
              <w:pStyle w:val="ListParagraph"/>
              <w:spacing w:before="120" w:after="12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Action No.</w:t>
            </w:r>
          </w:p>
        </w:tc>
        <w:tc>
          <w:tcPr>
            <w:tcW w:w="3685" w:type="dxa"/>
          </w:tcPr>
          <w:p w:rsidR="000146CC" w:rsidRPr="009D7C1B" w:rsidRDefault="000146CC" w:rsidP="00AB0777">
            <w:pPr>
              <w:pStyle w:val="ListParagraph"/>
              <w:spacing w:before="120" w:after="12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Action</w:t>
            </w:r>
          </w:p>
        </w:tc>
        <w:tc>
          <w:tcPr>
            <w:tcW w:w="2004" w:type="dxa"/>
          </w:tcPr>
          <w:p w:rsidR="000146CC" w:rsidRPr="009D7C1B" w:rsidRDefault="000146CC" w:rsidP="00AB0777">
            <w:pPr>
              <w:pStyle w:val="ListParagraph"/>
              <w:spacing w:before="120" w:after="12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Action by</w:t>
            </w:r>
          </w:p>
        </w:tc>
        <w:tc>
          <w:tcPr>
            <w:tcW w:w="1531" w:type="dxa"/>
          </w:tcPr>
          <w:p w:rsidR="000146CC" w:rsidRPr="009D7C1B" w:rsidRDefault="000146CC" w:rsidP="00AB0777">
            <w:pPr>
              <w:pStyle w:val="ListParagraph"/>
              <w:spacing w:before="120" w:after="12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Status</w:t>
            </w:r>
          </w:p>
        </w:tc>
      </w:tr>
      <w:tr w:rsidR="00D81CD4" w:rsidRPr="009D7C1B" w:rsidTr="002C5BE7">
        <w:tc>
          <w:tcPr>
            <w:tcW w:w="1555" w:type="dxa"/>
          </w:tcPr>
          <w:p w:rsidR="00D81CD4" w:rsidRPr="009D7C1B" w:rsidRDefault="00C30277" w:rsidP="00AB0777">
            <w:pPr>
              <w:pStyle w:val="ListParagraph"/>
              <w:spacing w:before="120" w:after="120" w:line="240" w:lineRule="auto"/>
              <w:ind w:left="0"/>
              <w:rPr>
                <w:rFonts w:ascii="Arial" w:hAnsi="Arial" w:cs="Arial"/>
                <w:color w:val="0070C0"/>
                <w:sz w:val="24"/>
                <w:szCs w:val="24"/>
              </w:rPr>
            </w:pPr>
            <w:r>
              <w:rPr>
                <w:rFonts w:ascii="Arial" w:hAnsi="Arial" w:cs="Arial"/>
                <w:color w:val="0070C0"/>
                <w:sz w:val="24"/>
                <w:szCs w:val="24"/>
              </w:rPr>
              <w:t>020818/01</w:t>
            </w:r>
          </w:p>
        </w:tc>
        <w:tc>
          <w:tcPr>
            <w:tcW w:w="3685" w:type="dxa"/>
          </w:tcPr>
          <w:p w:rsidR="00D81CD4" w:rsidRPr="009D7C1B" w:rsidRDefault="00D81CD4" w:rsidP="00AB0777">
            <w:pPr>
              <w:pStyle w:val="ListParagraph"/>
              <w:spacing w:before="120" w:after="120" w:line="240" w:lineRule="auto"/>
              <w:ind w:left="0"/>
              <w:contextualSpacing w:val="0"/>
              <w:rPr>
                <w:rFonts w:ascii="Arial" w:hAnsi="Arial" w:cs="Arial"/>
                <w:color w:val="0070C0"/>
                <w:sz w:val="24"/>
                <w:szCs w:val="24"/>
              </w:rPr>
            </w:pPr>
            <w:r w:rsidRPr="009D7C1B">
              <w:rPr>
                <w:rFonts w:ascii="Arial" w:hAnsi="Arial" w:cs="Arial"/>
                <w:b/>
                <w:color w:val="0070C0"/>
                <w:sz w:val="24"/>
                <w:szCs w:val="24"/>
              </w:rPr>
              <w:t>Minutes of last meeting:</w:t>
            </w:r>
            <w:r w:rsidRPr="009D7C1B">
              <w:rPr>
                <w:rFonts w:ascii="Arial" w:hAnsi="Arial" w:cs="Arial"/>
                <w:color w:val="0070C0"/>
                <w:sz w:val="24"/>
                <w:szCs w:val="24"/>
              </w:rPr>
              <w:br/>
              <w:t>Update and approve minutes</w:t>
            </w:r>
          </w:p>
        </w:tc>
        <w:tc>
          <w:tcPr>
            <w:tcW w:w="2004" w:type="dxa"/>
          </w:tcPr>
          <w:p w:rsidR="00D81CD4" w:rsidRPr="009D7C1B" w:rsidRDefault="00D81CD4" w:rsidP="00AB0777">
            <w:pPr>
              <w:pStyle w:val="ListParagraph"/>
              <w:spacing w:before="120" w:after="120" w:line="240" w:lineRule="auto"/>
              <w:ind w:left="0"/>
              <w:contextualSpacing w:val="0"/>
              <w:rPr>
                <w:rFonts w:ascii="Arial" w:hAnsi="Arial" w:cs="Arial"/>
                <w:color w:val="0070C0"/>
                <w:sz w:val="24"/>
                <w:szCs w:val="24"/>
              </w:rPr>
            </w:pPr>
            <w:r w:rsidRPr="009D7C1B">
              <w:rPr>
                <w:rFonts w:ascii="Arial" w:hAnsi="Arial" w:cs="Arial"/>
                <w:color w:val="0070C0"/>
                <w:sz w:val="24"/>
                <w:szCs w:val="24"/>
              </w:rPr>
              <w:t>Christine McGuinness</w:t>
            </w:r>
          </w:p>
        </w:tc>
        <w:tc>
          <w:tcPr>
            <w:tcW w:w="1531" w:type="dxa"/>
          </w:tcPr>
          <w:p w:rsidR="00D81CD4" w:rsidRPr="009D7C1B" w:rsidRDefault="00D81CD4" w:rsidP="00AB0777">
            <w:pPr>
              <w:pStyle w:val="ListParagraph"/>
              <w:spacing w:before="120" w:after="120" w:line="240" w:lineRule="auto"/>
              <w:ind w:left="0"/>
              <w:contextualSpacing w:val="0"/>
              <w:rPr>
                <w:rFonts w:ascii="Arial" w:hAnsi="Arial" w:cs="Arial"/>
                <w:color w:val="0070C0"/>
                <w:sz w:val="24"/>
                <w:szCs w:val="24"/>
              </w:rPr>
            </w:pPr>
            <w:r w:rsidRPr="009D7C1B">
              <w:rPr>
                <w:rFonts w:ascii="Arial" w:hAnsi="Arial" w:cs="Arial"/>
                <w:color w:val="0070C0"/>
                <w:sz w:val="24"/>
                <w:szCs w:val="24"/>
              </w:rPr>
              <w:t>NEW</w:t>
            </w:r>
          </w:p>
        </w:tc>
      </w:tr>
      <w:tr w:rsidR="00D81CD4" w:rsidRPr="009D7C1B" w:rsidTr="002C5BE7">
        <w:tc>
          <w:tcPr>
            <w:tcW w:w="1555" w:type="dxa"/>
          </w:tcPr>
          <w:p w:rsidR="00D81CD4" w:rsidRPr="009D7C1B" w:rsidRDefault="00C30277" w:rsidP="00AB0777">
            <w:pPr>
              <w:pStyle w:val="ListParagraph"/>
              <w:spacing w:before="120" w:after="120" w:line="240" w:lineRule="auto"/>
              <w:ind w:left="0"/>
              <w:rPr>
                <w:rFonts w:ascii="Arial" w:hAnsi="Arial" w:cs="Arial"/>
                <w:color w:val="0070C0"/>
                <w:sz w:val="24"/>
                <w:szCs w:val="24"/>
              </w:rPr>
            </w:pPr>
            <w:r>
              <w:rPr>
                <w:rFonts w:ascii="Arial" w:hAnsi="Arial" w:cs="Arial"/>
                <w:color w:val="0070C0"/>
                <w:sz w:val="24"/>
                <w:szCs w:val="24"/>
              </w:rPr>
              <w:t>020818/02</w:t>
            </w:r>
          </w:p>
        </w:tc>
        <w:tc>
          <w:tcPr>
            <w:tcW w:w="3685" w:type="dxa"/>
          </w:tcPr>
          <w:p w:rsidR="00D81CD4" w:rsidRPr="009D7C1B" w:rsidRDefault="00D81CD4" w:rsidP="00AB0777">
            <w:pPr>
              <w:pStyle w:val="ListParagraph"/>
              <w:spacing w:before="120" w:after="120" w:line="240" w:lineRule="auto"/>
              <w:ind w:left="0"/>
              <w:contextualSpacing w:val="0"/>
              <w:rPr>
                <w:rFonts w:ascii="Arial" w:hAnsi="Arial" w:cs="Arial"/>
                <w:color w:val="0070C0"/>
                <w:sz w:val="24"/>
                <w:szCs w:val="24"/>
              </w:rPr>
            </w:pPr>
            <w:r w:rsidRPr="009D7C1B">
              <w:rPr>
                <w:rFonts w:ascii="Arial" w:hAnsi="Arial" w:cs="Arial"/>
                <w:b/>
                <w:color w:val="0070C0"/>
                <w:sz w:val="24"/>
                <w:szCs w:val="24"/>
              </w:rPr>
              <w:t>Minutes of last meeting:</w:t>
            </w:r>
            <w:r w:rsidRPr="009D7C1B">
              <w:rPr>
                <w:rFonts w:ascii="Arial" w:hAnsi="Arial" w:cs="Arial"/>
                <w:color w:val="0070C0"/>
                <w:sz w:val="24"/>
                <w:szCs w:val="24"/>
              </w:rPr>
              <w:br/>
              <w:t xml:space="preserve">Publish approved minutes </w:t>
            </w:r>
          </w:p>
        </w:tc>
        <w:tc>
          <w:tcPr>
            <w:tcW w:w="2004" w:type="dxa"/>
          </w:tcPr>
          <w:p w:rsidR="00D81CD4" w:rsidRPr="009D7C1B" w:rsidRDefault="00D81CD4" w:rsidP="00E70BC1">
            <w:pPr>
              <w:pStyle w:val="ListParagraph"/>
              <w:spacing w:before="120" w:after="120" w:line="240" w:lineRule="auto"/>
              <w:ind w:left="0"/>
              <w:contextualSpacing w:val="0"/>
              <w:rPr>
                <w:rFonts w:ascii="Arial" w:hAnsi="Arial" w:cs="Arial"/>
                <w:color w:val="0070C0"/>
                <w:sz w:val="24"/>
                <w:szCs w:val="24"/>
              </w:rPr>
            </w:pPr>
            <w:r w:rsidRPr="009D7C1B">
              <w:rPr>
                <w:rFonts w:ascii="Arial" w:hAnsi="Arial" w:cs="Arial"/>
                <w:color w:val="0070C0"/>
                <w:sz w:val="24"/>
                <w:szCs w:val="24"/>
              </w:rPr>
              <w:t>Christine McGuinness</w:t>
            </w:r>
          </w:p>
        </w:tc>
        <w:tc>
          <w:tcPr>
            <w:tcW w:w="1531" w:type="dxa"/>
          </w:tcPr>
          <w:p w:rsidR="00D81CD4" w:rsidRPr="009D7C1B" w:rsidRDefault="00D81CD4" w:rsidP="00AB0777">
            <w:pPr>
              <w:pStyle w:val="ListParagraph"/>
              <w:spacing w:before="120" w:after="120" w:line="240" w:lineRule="auto"/>
              <w:ind w:left="0"/>
              <w:contextualSpacing w:val="0"/>
              <w:rPr>
                <w:rFonts w:ascii="Arial" w:hAnsi="Arial" w:cs="Arial"/>
                <w:color w:val="0070C0"/>
                <w:sz w:val="24"/>
                <w:szCs w:val="24"/>
              </w:rPr>
            </w:pPr>
            <w:r w:rsidRPr="009D7C1B">
              <w:rPr>
                <w:rFonts w:ascii="Arial" w:hAnsi="Arial" w:cs="Arial"/>
                <w:color w:val="0070C0"/>
                <w:sz w:val="24"/>
                <w:szCs w:val="24"/>
              </w:rPr>
              <w:t>NEW</w:t>
            </w:r>
          </w:p>
        </w:tc>
      </w:tr>
    </w:tbl>
    <w:p w:rsidR="00671A17" w:rsidRDefault="00671A17" w:rsidP="00671A17">
      <w:pPr>
        <w:pStyle w:val="ListParagraph"/>
        <w:spacing w:after="0" w:line="240" w:lineRule="auto"/>
        <w:ind w:left="709"/>
        <w:rPr>
          <w:rFonts w:ascii="Arial" w:hAnsi="Arial" w:cs="Arial"/>
          <w:b/>
          <w:sz w:val="24"/>
          <w:szCs w:val="24"/>
        </w:rPr>
      </w:pPr>
    </w:p>
    <w:p w:rsidR="00671A17" w:rsidRDefault="00671A17" w:rsidP="00671A17">
      <w:pPr>
        <w:pStyle w:val="ListParagraph"/>
        <w:spacing w:after="0" w:line="240" w:lineRule="auto"/>
        <w:ind w:left="709"/>
        <w:rPr>
          <w:rFonts w:ascii="Arial" w:hAnsi="Arial" w:cs="Arial"/>
          <w:b/>
          <w:sz w:val="24"/>
          <w:szCs w:val="24"/>
        </w:rPr>
      </w:pPr>
    </w:p>
    <w:p w:rsidR="002843FB" w:rsidRDefault="002843FB" w:rsidP="002C5BE7">
      <w:pPr>
        <w:pStyle w:val="ListParagraph"/>
        <w:numPr>
          <w:ilvl w:val="1"/>
          <w:numId w:val="1"/>
        </w:numPr>
        <w:spacing w:after="0" w:line="240" w:lineRule="auto"/>
        <w:ind w:left="709" w:hanging="993"/>
        <w:rPr>
          <w:rFonts w:ascii="Arial" w:hAnsi="Arial" w:cs="Arial"/>
          <w:b/>
          <w:sz w:val="24"/>
          <w:szCs w:val="24"/>
        </w:rPr>
      </w:pPr>
      <w:r w:rsidRPr="002843FB">
        <w:rPr>
          <w:rFonts w:ascii="Arial" w:hAnsi="Arial" w:cs="Arial"/>
          <w:b/>
          <w:sz w:val="24"/>
          <w:szCs w:val="24"/>
        </w:rPr>
        <w:lastRenderedPageBreak/>
        <w:t>Actions</w:t>
      </w:r>
    </w:p>
    <w:p w:rsidR="002843FB" w:rsidRDefault="002843FB" w:rsidP="002C5BE7">
      <w:pPr>
        <w:pStyle w:val="ListParagraph"/>
        <w:spacing w:after="0" w:line="240" w:lineRule="auto"/>
        <w:ind w:left="709" w:hanging="993"/>
        <w:rPr>
          <w:rFonts w:ascii="Arial" w:hAnsi="Arial" w:cs="Arial"/>
          <w:b/>
          <w:sz w:val="24"/>
          <w:szCs w:val="24"/>
        </w:rPr>
      </w:pPr>
    </w:p>
    <w:p w:rsidR="002843FB" w:rsidRDefault="00175BA0" w:rsidP="002C5BE7">
      <w:pPr>
        <w:pStyle w:val="ListParagraph"/>
        <w:numPr>
          <w:ilvl w:val="2"/>
          <w:numId w:val="1"/>
        </w:numPr>
        <w:spacing w:after="0" w:line="240" w:lineRule="auto"/>
        <w:ind w:left="709" w:hanging="993"/>
        <w:rPr>
          <w:rFonts w:ascii="Arial" w:hAnsi="Arial" w:cs="Arial"/>
          <w:sz w:val="24"/>
          <w:szCs w:val="24"/>
        </w:rPr>
      </w:pPr>
      <w:r w:rsidRPr="00175BA0">
        <w:rPr>
          <w:rFonts w:ascii="Arial" w:hAnsi="Arial" w:cs="Arial"/>
          <w:sz w:val="24"/>
          <w:szCs w:val="24"/>
        </w:rPr>
        <w:t xml:space="preserve">All </w:t>
      </w:r>
      <w:r w:rsidR="004B2E41">
        <w:rPr>
          <w:rFonts w:ascii="Arial" w:hAnsi="Arial" w:cs="Arial"/>
          <w:sz w:val="24"/>
          <w:szCs w:val="24"/>
        </w:rPr>
        <w:t xml:space="preserve">previous </w:t>
      </w:r>
      <w:r w:rsidRPr="00175BA0">
        <w:rPr>
          <w:rFonts w:ascii="Arial" w:hAnsi="Arial" w:cs="Arial"/>
          <w:sz w:val="24"/>
          <w:szCs w:val="24"/>
        </w:rPr>
        <w:t xml:space="preserve">actions were </w:t>
      </w:r>
      <w:r w:rsidR="004B2E41">
        <w:rPr>
          <w:rFonts w:ascii="Arial" w:hAnsi="Arial" w:cs="Arial"/>
          <w:sz w:val="24"/>
          <w:szCs w:val="24"/>
        </w:rPr>
        <w:t xml:space="preserve">updated and </w:t>
      </w:r>
      <w:r w:rsidRPr="00175BA0">
        <w:rPr>
          <w:rFonts w:ascii="Arial" w:hAnsi="Arial" w:cs="Arial"/>
          <w:sz w:val="24"/>
          <w:szCs w:val="24"/>
        </w:rPr>
        <w:t>closed</w:t>
      </w:r>
      <w:r w:rsidR="004B2E41">
        <w:rPr>
          <w:rFonts w:ascii="Arial" w:hAnsi="Arial" w:cs="Arial"/>
          <w:sz w:val="24"/>
          <w:szCs w:val="24"/>
        </w:rPr>
        <w:t xml:space="preserve">, </w:t>
      </w:r>
      <w:r w:rsidR="00A345A4" w:rsidRPr="00175BA0">
        <w:rPr>
          <w:rFonts w:ascii="Arial" w:hAnsi="Arial" w:cs="Arial"/>
          <w:sz w:val="24"/>
          <w:szCs w:val="24"/>
        </w:rPr>
        <w:t>except for</w:t>
      </w:r>
      <w:r w:rsidRPr="00175BA0">
        <w:rPr>
          <w:rFonts w:ascii="Arial" w:hAnsi="Arial" w:cs="Arial"/>
          <w:sz w:val="24"/>
          <w:szCs w:val="24"/>
        </w:rPr>
        <w:t xml:space="preserve"> the following:</w:t>
      </w:r>
    </w:p>
    <w:p w:rsidR="004B2E41" w:rsidRDefault="004B2E41" w:rsidP="002C5BE7">
      <w:pPr>
        <w:pStyle w:val="ListParagraph"/>
        <w:spacing w:after="0" w:line="240" w:lineRule="auto"/>
        <w:ind w:left="1134"/>
        <w:rPr>
          <w:rFonts w:ascii="Arial" w:hAnsi="Arial" w:cs="Arial"/>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5"/>
        <w:gridCol w:w="3685"/>
        <w:gridCol w:w="1985"/>
        <w:gridCol w:w="1531"/>
      </w:tblGrid>
      <w:tr w:rsidR="004B2E41" w:rsidRPr="009D7C1B" w:rsidTr="002C5BE7">
        <w:tc>
          <w:tcPr>
            <w:tcW w:w="1555" w:type="dxa"/>
          </w:tcPr>
          <w:p w:rsidR="004B2E41" w:rsidRPr="009D7C1B" w:rsidRDefault="004B2E41" w:rsidP="00671A17">
            <w:pPr>
              <w:pStyle w:val="ListParagraph"/>
              <w:spacing w:before="120" w:after="12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Action No.</w:t>
            </w:r>
          </w:p>
        </w:tc>
        <w:tc>
          <w:tcPr>
            <w:tcW w:w="3685" w:type="dxa"/>
          </w:tcPr>
          <w:p w:rsidR="004B2E41" w:rsidRPr="009D7C1B" w:rsidRDefault="004B2E41" w:rsidP="00671A17">
            <w:pPr>
              <w:pStyle w:val="ListParagraph"/>
              <w:spacing w:before="120" w:after="12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Action</w:t>
            </w:r>
          </w:p>
        </w:tc>
        <w:tc>
          <w:tcPr>
            <w:tcW w:w="1985" w:type="dxa"/>
          </w:tcPr>
          <w:p w:rsidR="004B2E41" w:rsidRPr="009D7C1B" w:rsidRDefault="004B2E41" w:rsidP="00671A17">
            <w:pPr>
              <w:pStyle w:val="ListParagraph"/>
              <w:spacing w:before="120" w:after="12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Action by</w:t>
            </w:r>
          </w:p>
        </w:tc>
        <w:tc>
          <w:tcPr>
            <w:tcW w:w="1531" w:type="dxa"/>
          </w:tcPr>
          <w:p w:rsidR="004B2E41" w:rsidRPr="009D7C1B" w:rsidRDefault="004B2E41" w:rsidP="00671A17">
            <w:pPr>
              <w:pStyle w:val="ListParagraph"/>
              <w:spacing w:before="120" w:after="12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Status</w:t>
            </w:r>
          </w:p>
        </w:tc>
      </w:tr>
      <w:tr w:rsidR="004935AF" w:rsidRPr="009D7C1B" w:rsidTr="002C5BE7">
        <w:tc>
          <w:tcPr>
            <w:tcW w:w="1555" w:type="dxa"/>
          </w:tcPr>
          <w:p w:rsidR="004935AF" w:rsidRPr="00C30277" w:rsidRDefault="004935AF" w:rsidP="00671A17">
            <w:pPr>
              <w:pStyle w:val="ListParagraph"/>
              <w:spacing w:before="120" w:after="120" w:line="240" w:lineRule="auto"/>
              <w:ind w:left="0"/>
              <w:rPr>
                <w:rFonts w:ascii="Arial" w:hAnsi="Arial" w:cs="Arial"/>
                <w:color w:val="000000" w:themeColor="text1"/>
                <w:sz w:val="24"/>
                <w:szCs w:val="24"/>
              </w:rPr>
            </w:pPr>
            <w:r w:rsidRPr="00C30277">
              <w:rPr>
                <w:rFonts w:ascii="Arial" w:hAnsi="Arial" w:cs="Arial"/>
                <w:color w:val="000000" w:themeColor="text1"/>
                <w:sz w:val="24"/>
                <w:szCs w:val="24"/>
              </w:rPr>
              <w:t>210618/10</w:t>
            </w:r>
          </w:p>
        </w:tc>
        <w:tc>
          <w:tcPr>
            <w:tcW w:w="3685" w:type="dxa"/>
          </w:tcPr>
          <w:p w:rsidR="004935AF" w:rsidRPr="00C30277" w:rsidRDefault="004935AF" w:rsidP="00671A17">
            <w:pPr>
              <w:pStyle w:val="ListParagraph"/>
              <w:spacing w:before="120" w:after="120" w:line="240" w:lineRule="auto"/>
              <w:ind w:left="0"/>
              <w:contextualSpacing w:val="0"/>
              <w:rPr>
                <w:rFonts w:ascii="Arial" w:hAnsi="Arial" w:cs="Arial"/>
                <w:b/>
                <w:color w:val="000000" w:themeColor="text1"/>
                <w:sz w:val="24"/>
                <w:szCs w:val="24"/>
              </w:rPr>
            </w:pPr>
            <w:r w:rsidRPr="00C30277">
              <w:rPr>
                <w:rFonts w:ascii="Arial" w:hAnsi="Arial" w:cs="Arial"/>
                <w:b/>
                <w:color w:val="000000" w:themeColor="text1"/>
                <w:sz w:val="24"/>
                <w:szCs w:val="24"/>
              </w:rPr>
              <w:t>Corporate Parenting:</w:t>
            </w:r>
          </w:p>
          <w:p w:rsidR="004935AF" w:rsidRPr="00C30277" w:rsidRDefault="004935AF" w:rsidP="00671A17">
            <w:pPr>
              <w:pStyle w:val="ListParagraph"/>
              <w:spacing w:before="120" w:after="120" w:line="240" w:lineRule="auto"/>
              <w:ind w:left="0"/>
              <w:contextualSpacing w:val="0"/>
              <w:rPr>
                <w:rFonts w:ascii="Arial" w:hAnsi="Arial" w:cs="Arial"/>
                <w:color w:val="000000" w:themeColor="text1"/>
                <w:sz w:val="24"/>
                <w:szCs w:val="24"/>
              </w:rPr>
            </w:pPr>
            <w:r w:rsidRPr="00C30277">
              <w:rPr>
                <w:rFonts w:ascii="Arial" w:hAnsi="Arial" w:cs="Arial"/>
                <w:color w:val="000000" w:themeColor="text1"/>
                <w:sz w:val="24"/>
                <w:szCs w:val="24"/>
              </w:rPr>
              <w:t xml:space="preserve">Widen out Equality Impact Assessment around ethnic minorities, LBGT and disability </w:t>
            </w:r>
          </w:p>
        </w:tc>
        <w:tc>
          <w:tcPr>
            <w:tcW w:w="1985" w:type="dxa"/>
          </w:tcPr>
          <w:p w:rsidR="004935AF" w:rsidRPr="00C30277" w:rsidRDefault="004935AF" w:rsidP="00671A17">
            <w:pPr>
              <w:pStyle w:val="ListParagraph"/>
              <w:spacing w:before="120" w:after="120" w:line="240" w:lineRule="auto"/>
              <w:ind w:left="0"/>
              <w:contextualSpacing w:val="0"/>
              <w:rPr>
                <w:rFonts w:ascii="Arial" w:hAnsi="Arial" w:cs="Arial"/>
                <w:color w:val="000000" w:themeColor="text1"/>
                <w:sz w:val="24"/>
                <w:szCs w:val="24"/>
              </w:rPr>
            </w:pPr>
            <w:r w:rsidRPr="00C30277">
              <w:rPr>
                <w:rFonts w:ascii="Arial" w:hAnsi="Arial" w:cs="Arial"/>
                <w:color w:val="000000" w:themeColor="text1"/>
                <w:sz w:val="24"/>
                <w:szCs w:val="24"/>
              </w:rPr>
              <w:t>Anne Marie Cavanagh</w:t>
            </w:r>
          </w:p>
        </w:tc>
        <w:tc>
          <w:tcPr>
            <w:tcW w:w="1531" w:type="dxa"/>
          </w:tcPr>
          <w:p w:rsidR="004935AF" w:rsidRPr="00C30277" w:rsidRDefault="00C30277" w:rsidP="00671A17">
            <w:pPr>
              <w:pStyle w:val="ListParagraph"/>
              <w:spacing w:before="120" w:after="120" w:line="240" w:lineRule="auto"/>
              <w:ind w:left="0"/>
              <w:contextualSpacing w:val="0"/>
              <w:rPr>
                <w:rFonts w:ascii="Arial" w:hAnsi="Arial" w:cs="Arial"/>
                <w:color w:val="000000" w:themeColor="text1"/>
                <w:sz w:val="24"/>
                <w:szCs w:val="24"/>
              </w:rPr>
            </w:pPr>
            <w:r w:rsidRPr="00C30277">
              <w:rPr>
                <w:rFonts w:ascii="Arial" w:hAnsi="Arial" w:cs="Arial"/>
                <w:color w:val="000000" w:themeColor="text1"/>
                <w:sz w:val="24"/>
                <w:szCs w:val="24"/>
              </w:rPr>
              <w:t>ONGOING</w:t>
            </w:r>
          </w:p>
        </w:tc>
      </w:tr>
      <w:tr w:rsidR="004935AF" w:rsidRPr="009D7C1B" w:rsidTr="002C5BE7">
        <w:tc>
          <w:tcPr>
            <w:tcW w:w="1555" w:type="dxa"/>
          </w:tcPr>
          <w:p w:rsidR="004935AF" w:rsidRPr="00C30277" w:rsidRDefault="004935AF" w:rsidP="00671A17">
            <w:pPr>
              <w:pStyle w:val="ListParagraph"/>
              <w:spacing w:before="120" w:after="120" w:line="240" w:lineRule="auto"/>
              <w:ind w:left="0"/>
              <w:rPr>
                <w:rFonts w:ascii="Arial" w:hAnsi="Arial" w:cs="Arial"/>
                <w:color w:val="000000" w:themeColor="text1"/>
                <w:sz w:val="24"/>
                <w:szCs w:val="24"/>
              </w:rPr>
            </w:pPr>
            <w:r w:rsidRPr="00C30277">
              <w:rPr>
                <w:rFonts w:ascii="Arial" w:hAnsi="Arial" w:cs="Arial"/>
                <w:color w:val="000000" w:themeColor="text1"/>
                <w:sz w:val="24"/>
                <w:szCs w:val="24"/>
              </w:rPr>
              <w:t>210618/11</w:t>
            </w:r>
          </w:p>
        </w:tc>
        <w:tc>
          <w:tcPr>
            <w:tcW w:w="3685" w:type="dxa"/>
          </w:tcPr>
          <w:p w:rsidR="004935AF" w:rsidRPr="00C30277" w:rsidRDefault="004935AF" w:rsidP="00671A17">
            <w:pPr>
              <w:pStyle w:val="ListParagraph"/>
              <w:spacing w:before="120" w:after="120" w:line="240" w:lineRule="auto"/>
              <w:ind w:left="0"/>
              <w:contextualSpacing w:val="0"/>
              <w:rPr>
                <w:rFonts w:ascii="Arial" w:hAnsi="Arial" w:cs="Arial"/>
                <w:b/>
                <w:color w:val="000000" w:themeColor="text1"/>
                <w:sz w:val="24"/>
                <w:szCs w:val="24"/>
              </w:rPr>
            </w:pPr>
            <w:r w:rsidRPr="00C30277">
              <w:rPr>
                <w:rFonts w:ascii="Arial" w:hAnsi="Arial" w:cs="Arial"/>
                <w:b/>
                <w:color w:val="000000" w:themeColor="text1"/>
                <w:sz w:val="24"/>
                <w:szCs w:val="24"/>
              </w:rPr>
              <w:t>Corporate Parenting:</w:t>
            </w:r>
          </w:p>
          <w:p w:rsidR="004935AF" w:rsidRPr="00C30277" w:rsidRDefault="004935AF" w:rsidP="00671A17">
            <w:pPr>
              <w:pStyle w:val="ListParagraph"/>
              <w:spacing w:before="120" w:after="120" w:line="240" w:lineRule="auto"/>
              <w:ind w:left="0"/>
              <w:contextualSpacing w:val="0"/>
              <w:rPr>
                <w:rFonts w:ascii="Arial" w:hAnsi="Arial" w:cs="Arial"/>
                <w:color w:val="000000" w:themeColor="text1"/>
                <w:sz w:val="24"/>
                <w:szCs w:val="24"/>
              </w:rPr>
            </w:pPr>
            <w:r w:rsidRPr="00C30277">
              <w:rPr>
                <w:rFonts w:ascii="Arial" w:hAnsi="Arial" w:cs="Arial"/>
                <w:color w:val="000000" w:themeColor="text1"/>
                <w:sz w:val="24"/>
                <w:szCs w:val="24"/>
              </w:rPr>
              <w:t xml:space="preserve">Update recruitment paperwork to gather information on whether staff have come from a looked after background </w:t>
            </w:r>
          </w:p>
        </w:tc>
        <w:tc>
          <w:tcPr>
            <w:tcW w:w="1985" w:type="dxa"/>
          </w:tcPr>
          <w:p w:rsidR="004935AF" w:rsidRPr="00C30277" w:rsidRDefault="004935AF" w:rsidP="00671A17">
            <w:pPr>
              <w:pStyle w:val="ListParagraph"/>
              <w:spacing w:before="120" w:after="120" w:line="240" w:lineRule="auto"/>
              <w:ind w:left="0"/>
              <w:contextualSpacing w:val="0"/>
              <w:rPr>
                <w:rFonts w:ascii="Arial" w:hAnsi="Arial" w:cs="Arial"/>
                <w:color w:val="000000" w:themeColor="text1"/>
                <w:sz w:val="24"/>
                <w:szCs w:val="24"/>
              </w:rPr>
            </w:pPr>
            <w:r w:rsidRPr="00C30277">
              <w:rPr>
                <w:rFonts w:ascii="Arial" w:hAnsi="Arial" w:cs="Arial"/>
                <w:color w:val="000000" w:themeColor="text1"/>
                <w:sz w:val="24"/>
                <w:szCs w:val="24"/>
              </w:rPr>
              <w:t>Gareth Adkins</w:t>
            </w:r>
          </w:p>
        </w:tc>
        <w:tc>
          <w:tcPr>
            <w:tcW w:w="1531" w:type="dxa"/>
          </w:tcPr>
          <w:p w:rsidR="004935AF" w:rsidRPr="00C30277" w:rsidRDefault="00C30277" w:rsidP="00671A17">
            <w:pPr>
              <w:pStyle w:val="ListParagraph"/>
              <w:spacing w:before="120" w:after="120" w:line="240" w:lineRule="auto"/>
              <w:ind w:left="0"/>
              <w:contextualSpacing w:val="0"/>
              <w:rPr>
                <w:rFonts w:ascii="Arial" w:hAnsi="Arial" w:cs="Arial"/>
                <w:b/>
                <w:color w:val="000000" w:themeColor="text1"/>
                <w:sz w:val="24"/>
                <w:szCs w:val="24"/>
              </w:rPr>
            </w:pPr>
            <w:r w:rsidRPr="00C30277">
              <w:rPr>
                <w:rFonts w:ascii="Arial" w:hAnsi="Arial" w:cs="Arial"/>
                <w:color w:val="000000" w:themeColor="text1"/>
                <w:sz w:val="24"/>
                <w:szCs w:val="24"/>
              </w:rPr>
              <w:t>ONGOING</w:t>
            </w:r>
          </w:p>
        </w:tc>
      </w:tr>
      <w:tr w:rsidR="004B2E41" w:rsidRPr="009D7C1B" w:rsidTr="002C5BE7">
        <w:tc>
          <w:tcPr>
            <w:tcW w:w="1555" w:type="dxa"/>
          </w:tcPr>
          <w:p w:rsidR="004B2E41" w:rsidRPr="009D7C1B" w:rsidRDefault="009D4FC6" w:rsidP="00671A17">
            <w:pPr>
              <w:pStyle w:val="ListParagraph"/>
              <w:spacing w:before="120" w:after="120" w:line="240" w:lineRule="auto"/>
              <w:ind w:left="0"/>
              <w:rPr>
                <w:rFonts w:ascii="Arial" w:hAnsi="Arial" w:cs="Arial"/>
                <w:color w:val="0070C0"/>
                <w:sz w:val="24"/>
                <w:szCs w:val="24"/>
              </w:rPr>
            </w:pPr>
            <w:r w:rsidRPr="009D7C1B">
              <w:rPr>
                <w:rFonts w:ascii="Arial" w:hAnsi="Arial"/>
                <w:color w:val="000000"/>
                <w:sz w:val="24"/>
                <w:szCs w:val="24"/>
                <w:u w:color="0070C0"/>
              </w:rPr>
              <w:t>100518/04</w:t>
            </w:r>
          </w:p>
        </w:tc>
        <w:tc>
          <w:tcPr>
            <w:tcW w:w="3685" w:type="dxa"/>
          </w:tcPr>
          <w:p w:rsidR="009D4FC6" w:rsidRPr="009D7C1B" w:rsidRDefault="009D4FC6" w:rsidP="00671A17">
            <w:pPr>
              <w:pStyle w:val="Body"/>
              <w:spacing w:before="120" w:after="120"/>
              <w:rPr>
                <w:rFonts w:ascii="Arial" w:eastAsia="Arial" w:hAnsi="Arial" w:cs="Arial"/>
                <w:u w:color="0070C0"/>
              </w:rPr>
            </w:pPr>
            <w:r w:rsidRPr="009D7C1B">
              <w:rPr>
                <w:rFonts w:ascii="Arial" w:hAnsi="Arial"/>
                <w:b/>
                <w:bCs/>
                <w:u w:color="0070C0"/>
              </w:rPr>
              <w:t>Conflict of Interest Policy</w:t>
            </w:r>
            <w:r w:rsidRPr="009D7C1B">
              <w:rPr>
                <w:rFonts w:ascii="Arial" w:hAnsi="Arial"/>
                <w:u w:color="0070C0"/>
              </w:rPr>
              <w:t>: Circulate policy and FAQs to all Non-Executive Directors</w:t>
            </w:r>
          </w:p>
          <w:p w:rsidR="004B2E41" w:rsidRPr="007E43CF" w:rsidRDefault="009D4FC6" w:rsidP="00671A17">
            <w:pPr>
              <w:pStyle w:val="Body"/>
              <w:spacing w:before="120" w:after="120"/>
              <w:rPr>
                <w:rFonts w:ascii="Arial" w:hAnsi="Arial"/>
                <w:u w:color="0070C0"/>
              </w:rPr>
            </w:pPr>
            <w:r w:rsidRPr="009D7C1B">
              <w:rPr>
                <w:rFonts w:ascii="Arial" w:hAnsi="Arial"/>
                <w:u w:color="0070C0"/>
              </w:rPr>
              <w:t>(Related to action 290318/12)</w:t>
            </w:r>
          </w:p>
        </w:tc>
        <w:tc>
          <w:tcPr>
            <w:tcW w:w="1985" w:type="dxa"/>
          </w:tcPr>
          <w:p w:rsidR="004B2E41" w:rsidRPr="009D7C1B" w:rsidRDefault="009D4FC6" w:rsidP="00671A17">
            <w:pPr>
              <w:pStyle w:val="ListParagraph"/>
              <w:spacing w:before="120" w:after="120" w:line="240" w:lineRule="auto"/>
              <w:ind w:left="0"/>
              <w:contextualSpacing w:val="0"/>
              <w:rPr>
                <w:rFonts w:ascii="Arial" w:hAnsi="Arial" w:cs="Arial"/>
                <w:color w:val="0070C0"/>
                <w:sz w:val="24"/>
                <w:szCs w:val="24"/>
              </w:rPr>
            </w:pPr>
            <w:r w:rsidRPr="009D7C1B">
              <w:rPr>
                <w:rFonts w:ascii="Arial" w:hAnsi="Arial"/>
                <w:color w:val="000000"/>
                <w:sz w:val="24"/>
                <w:szCs w:val="24"/>
                <w:u w:color="0070C0"/>
              </w:rPr>
              <w:t>Sandie Scott/ Christine McGuinness</w:t>
            </w:r>
          </w:p>
        </w:tc>
        <w:tc>
          <w:tcPr>
            <w:tcW w:w="1531" w:type="dxa"/>
          </w:tcPr>
          <w:p w:rsidR="004B2E41" w:rsidRPr="009D7C1B" w:rsidRDefault="009D4FC6" w:rsidP="00671A17">
            <w:pPr>
              <w:pStyle w:val="ListParagraph"/>
              <w:spacing w:before="120" w:after="120" w:line="240" w:lineRule="auto"/>
              <w:ind w:left="0"/>
              <w:contextualSpacing w:val="0"/>
              <w:rPr>
                <w:rFonts w:ascii="Arial" w:hAnsi="Arial" w:cs="Arial"/>
                <w:color w:val="000000"/>
                <w:sz w:val="24"/>
                <w:szCs w:val="24"/>
              </w:rPr>
            </w:pPr>
            <w:r w:rsidRPr="009D7C1B">
              <w:rPr>
                <w:rFonts w:ascii="Arial" w:hAnsi="Arial" w:cs="Arial"/>
                <w:color w:val="000000"/>
                <w:sz w:val="24"/>
                <w:szCs w:val="24"/>
              </w:rPr>
              <w:t>ONGOING</w:t>
            </w:r>
          </w:p>
        </w:tc>
      </w:tr>
      <w:tr w:rsidR="003321F9" w:rsidRPr="009D7C1B" w:rsidTr="003321F9">
        <w:tc>
          <w:tcPr>
            <w:tcW w:w="1555" w:type="dxa"/>
            <w:tcBorders>
              <w:top w:val="single" w:sz="4" w:space="0" w:color="auto"/>
              <w:left w:val="single" w:sz="4" w:space="0" w:color="auto"/>
              <w:bottom w:val="single" w:sz="4" w:space="0" w:color="auto"/>
              <w:right w:val="single" w:sz="4" w:space="0" w:color="auto"/>
            </w:tcBorders>
          </w:tcPr>
          <w:p w:rsidR="003321F9" w:rsidRPr="007E43CF" w:rsidRDefault="003321F9" w:rsidP="003321F9">
            <w:pPr>
              <w:pStyle w:val="ListParagraph"/>
              <w:spacing w:before="120" w:after="120" w:line="240" w:lineRule="auto"/>
              <w:ind w:left="0"/>
              <w:rPr>
                <w:rFonts w:ascii="Arial" w:hAnsi="Arial"/>
                <w:color w:val="000000"/>
                <w:sz w:val="24"/>
                <w:szCs w:val="24"/>
                <w:u w:color="0070C0"/>
              </w:rPr>
            </w:pPr>
            <w:r w:rsidRPr="009D7C1B">
              <w:rPr>
                <w:rFonts w:ascii="Arial" w:hAnsi="Arial"/>
                <w:color w:val="000000"/>
                <w:sz w:val="24"/>
                <w:szCs w:val="24"/>
                <w:u w:color="0070C0"/>
              </w:rPr>
              <w:t>100518/06</w:t>
            </w:r>
          </w:p>
        </w:tc>
        <w:tc>
          <w:tcPr>
            <w:tcW w:w="3685" w:type="dxa"/>
            <w:tcBorders>
              <w:top w:val="single" w:sz="4" w:space="0" w:color="auto"/>
              <w:left w:val="single" w:sz="4" w:space="0" w:color="auto"/>
              <w:bottom w:val="single" w:sz="4" w:space="0" w:color="auto"/>
              <w:right w:val="single" w:sz="4" w:space="0" w:color="auto"/>
            </w:tcBorders>
          </w:tcPr>
          <w:p w:rsidR="003321F9" w:rsidRPr="003321F9" w:rsidRDefault="003321F9" w:rsidP="003321F9">
            <w:pPr>
              <w:pStyle w:val="Body"/>
              <w:spacing w:before="120" w:after="120"/>
              <w:rPr>
                <w:rFonts w:ascii="Arial" w:hAnsi="Arial"/>
                <w:bCs/>
                <w:u w:color="0070C0"/>
              </w:rPr>
            </w:pPr>
            <w:r w:rsidRPr="009D7C1B">
              <w:rPr>
                <w:rFonts w:ascii="Arial" w:hAnsi="Arial"/>
                <w:b/>
                <w:bCs/>
                <w:u w:color="0070C0"/>
              </w:rPr>
              <w:t xml:space="preserve">Whistleblowing: </w:t>
            </w:r>
            <w:r w:rsidRPr="003321F9">
              <w:rPr>
                <w:rFonts w:ascii="Arial" w:hAnsi="Arial"/>
                <w:bCs/>
                <w:u w:color="0070C0"/>
              </w:rPr>
              <w:t>Circulate Whistleblowing Policy and associated guides to Non-Executive Directors when published</w:t>
            </w:r>
          </w:p>
          <w:p w:rsidR="003321F9" w:rsidRPr="007E43CF" w:rsidRDefault="003321F9" w:rsidP="003321F9">
            <w:pPr>
              <w:pStyle w:val="Body"/>
              <w:spacing w:before="120" w:after="120"/>
              <w:rPr>
                <w:rFonts w:ascii="Arial" w:hAnsi="Arial"/>
                <w:b/>
                <w:bCs/>
                <w:u w:color="0070C0"/>
              </w:rPr>
            </w:pPr>
            <w:r w:rsidRPr="003321F9">
              <w:rPr>
                <w:rFonts w:ascii="Arial" w:hAnsi="Arial"/>
                <w:bCs/>
                <w:u w:color="0070C0"/>
              </w:rPr>
              <w:t>(Related to action 150218/01)</w:t>
            </w:r>
          </w:p>
        </w:tc>
        <w:tc>
          <w:tcPr>
            <w:tcW w:w="1985" w:type="dxa"/>
            <w:tcBorders>
              <w:top w:val="single" w:sz="4" w:space="0" w:color="auto"/>
              <w:left w:val="single" w:sz="4" w:space="0" w:color="auto"/>
              <w:bottom w:val="single" w:sz="4" w:space="0" w:color="auto"/>
              <w:right w:val="single" w:sz="4" w:space="0" w:color="auto"/>
            </w:tcBorders>
          </w:tcPr>
          <w:p w:rsidR="003321F9" w:rsidRPr="007E43CF" w:rsidRDefault="003321F9" w:rsidP="003321F9">
            <w:pPr>
              <w:pStyle w:val="ListParagraph"/>
              <w:spacing w:before="120" w:after="120" w:line="240" w:lineRule="auto"/>
              <w:ind w:left="0"/>
              <w:contextualSpacing w:val="0"/>
              <w:rPr>
                <w:rFonts w:ascii="Arial" w:hAnsi="Arial"/>
                <w:color w:val="000000"/>
                <w:sz w:val="24"/>
                <w:szCs w:val="24"/>
                <w:u w:color="0070C0"/>
              </w:rPr>
            </w:pPr>
            <w:r w:rsidRPr="009D7C1B">
              <w:rPr>
                <w:rFonts w:ascii="Arial" w:hAnsi="Arial"/>
                <w:color w:val="000000"/>
                <w:sz w:val="24"/>
                <w:szCs w:val="24"/>
                <w:u w:color="0070C0"/>
              </w:rPr>
              <w:t>Sandie Scott/ Christine McGuinness</w:t>
            </w:r>
          </w:p>
        </w:tc>
        <w:tc>
          <w:tcPr>
            <w:tcW w:w="1531" w:type="dxa"/>
            <w:tcBorders>
              <w:top w:val="single" w:sz="4" w:space="0" w:color="auto"/>
              <w:left w:val="single" w:sz="4" w:space="0" w:color="auto"/>
              <w:bottom w:val="single" w:sz="4" w:space="0" w:color="auto"/>
              <w:right w:val="single" w:sz="4" w:space="0" w:color="auto"/>
            </w:tcBorders>
          </w:tcPr>
          <w:p w:rsidR="003321F9" w:rsidRPr="009D7C1B" w:rsidRDefault="003321F9" w:rsidP="003321F9">
            <w:pPr>
              <w:pStyle w:val="ListParagraph"/>
              <w:spacing w:before="120" w:after="120" w:line="240" w:lineRule="auto"/>
              <w:ind w:left="0"/>
              <w:contextualSpacing w:val="0"/>
              <w:rPr>
                <w:rFonts w:ascii="Arial" w:hAnsi="Arial" w:cs="Arial"/>
                <w:color w:val="000000"/>
                <w:sz w:val="24"/>
                <w:szCs w:val="24"/>
              </w:rPr>
            </w:pPr>
            <w:r w:rsidRPr="009D7C1B">
              <w:rPr>
                <w:rFonts w:ascii="Arial" w:hAnsi="Arial" w:cs="Arial"/>
                <w:color w:val="000000"/>
                <w:sz w:val="24"/>
                <w:szCs w:val="24"/>
              </w:rPr>
              <w:t>ONGOING</w:t>
            </w:r>
          </w:p>
        </w:tc>
      </w:tr>
    </w:tbl>
    <w:p w:rsidR="00C30277" w:rsidRPr="00C30277" w:rsidRDefault="00C30277" w:rsidP="002C5BE7">
      <w:pPr>
        <w:pStyle w:val="ListParagraph"/>
        <w:spacing w:after="0" w:line="240" w:lineRule="auto"/>
        <w:ind w:left="709"/>
        <w:rPr>
          <w:rFonts w:ascii="Arial" w:hAnsi="Arial" w:cs="Arial"/>
          <w:b/>
          <w:sz w:val="24"/>
          <w:szCs w:val="24"/>
        </w:rPr>
      </w:pPr>
    </w:p>
    <w:p w:rsidR="00C30277" w:rsidRDefault="00C30277" w:rsidP="002C5BE7">
      <w:pPr>
        <w:pStyle w:val="ListParagraph"/>
        <w:numPr>
          <w:ilvl w:val="2"/>
          <w:numId w:val="1"/>
        </w:numPr>
        <w:spacing w:after="0" w:line="240" w:lineRule="auto"/>
        <w:ind w:left="709" w:hanging="993"/>
      </w:pPr>
      <w:r w:rsidRPr="003321F9">
        <w:rPr>
          <w:rFonts w:ascii="Arial" w:hAnsi="Arial" w:cs="Arial"/>
          <w:sz w:val="24"/>
          <w:szCs w:val="24"/>
        </w:rPr>
        <w:t>SS advised that the Conflicts of Interest Policy and FAQs are currently in the process of being approved will be circulated next week.</w:t>
      </w:r>
    </w:p>
    <w:p w:rsidR="004B2E41" w:rsidRDefault="004B2E41" w:rsidP="002C5BE7">
      <w:pPr>
        <w:pStyle w:val="ListParagraph"/>
        <w:spacing w:after="0" w:line="240" w:lineRule="auto"/>
        <w:ind w:left="1134"/>
        <w:rPr>
          <w:rFonts w:ascii="Arial" w:hAnsi="Arial" w:cs="Arial"/>
          <w:sz w:val="24"/>
          <w:szCs w:val="24"/>
        </w:rPr>
      </w:pPr>
    </w:p>
    <w:p w:rsidR="00C30277" w:rsidRPr="007E43CF" w:rsidRDefault="00C30277" w:rsidP="002C5BE7">
      <w:pPr>
        <w:pStyle w:val="ListParagraph"/>
        <w:numPr>
          <w:ilvl w:val="2"/>
          <w:numId w:val="1"/>
        </w:numPr>
        <w:spacing w:after="0" w:line="240" w:lineRule="auto"/>
        <w:ind w:left="709" w:hanging="993"/>
        <w:rPr>
          <w:rFonts w:ascii="Arial" w:hAnsi="Arial" w:cs="Arial"/>
          <w:b/>
          <w:sz w:val="24"/>
          <w:szCs w:val="24"/>
        </w:rPr>
      </w:pPr>
      <w:r>
        <w:rPr>
          <w:rFonts w:ascii="Arial" w:hAnsi="Arial" w:cs="Arial"/>
          <w:sz w:val="24"/>
          <w:szCs w:val="24"/>
        </w:rPr>
        <w:t>SS advised that the Whisteblowing Policy and guides need updating and will be circulated as soon as they have been approved. MB added that she had met with fellow Whistleblowing Champions from NHS Ayrshire &amp; Arran, and Dumfries &amp; Galloway.</w:t>
      </w:r>
    </w:p>
    <w:p w:rsidR="009D4FC6" w:rsidRDefault="009D4FC6" w:rsidP="002C5BE7">
      <w:pPr>
        <w:pStyle w:val="ListParagraph"/>
        <w:spacing w:after="0" w:line="240" w:lineRule="auto"/>
        <w:ind w:left="1134"/>
        <w:rPr>
          <w:rFonts w:ascii="Arial" w:hAnsi="Arial" w:cs="Arial"/>
          <w:b/>
          <w:sz w:val="24"/>
          <w:szCs w:val="24"/>
        </w:rPr>
      </w:pPr>
    </w:p>
    <w:p w:rsidR="00BF6F80" w:rsidRDefault="00BF6F80" w:rsidP="002C5BE7">
      <w:pPr>
        <w:pStyle w:val="ListParagraph"/>
        <w:spacing w:after="0" w:line="240" w:lineRule="auto"/>
        <w:ind w:left="709" w:hanging="993"/>
        <w:rPr>
          <w:rFonts w:ascii="Arial" w:hAnsi="Arial" w:cs="Arial"/>
          <w:b/>
          <w:sz w:val="24"/>
          <w:szCs w:val="24"/>
        </w:rPr>
      </w:pPr>
    </w:p>
    <w:p w:rsidR="002843FB" w:rsidRPr="00BF6F80" w:rsidRDefault="002843FB" w:rsidP="002C5BE7">
      <w:pPr>
        <w:pStyle w:val="ListParagraph"/>
        <w:numPr>
          <w:ilvl w:val="1"/>
          <w:numId w:val="1"/>
        </w:numPr>
        <w:spacing w:after="0" w:line="240" w:lineRule="auto"/>
        <w:ind w:left="709" w:hanging="993"/>
        <w:rPr>
          <w:rFonts w:ascii="Arial" w:hAnsi="Arial" w:cs="Arial"/>
          <w:b/>
          <w:sz w:val="24"/>
          <w:szCs w:val="24"/>
        </w:rPr>
      </w:pPr>
      <w:r w:rsidRPr="00BF6F80">
        <w:rPr>
          <w:rFonts w:ascii="Arial" w:hAnsi="Arial" w:cs="Arial"/>
          <w:b/>
          <w:sz w:val="24"/>
          <w:szCs w:val="24"/>
        </w:rPr>
        <w:t>Matters Arising</w:t>
      </w:r>
    </w:p>
    <w:p w:rsidR="002843FB" w:rsidRDefault="002843FB" w:rsidP="002C5BE7">
      <w:pPr>
        <w:pStyle w:val="ListParagraph"/>
        <w:spacing w:after="0" w:line="240" w:lineRule="auto"/>
        <w:ind w:left="709" w:hanging="993"/>
        <w:rPr>
          <w:rFonts w:ascii="Arial" w:hAnsi="Arial" w:cs="Arial"/>
          <w:b/>
          <w:sz w:val="24"/>
          <w:szCs w:val="24"/>
        </w:rPr>
      </w:pPr>
    </w:p>
    <w:p w:rsidR="00D17C33" w:rsidRDefault="00C30277" w:rsidP="002C5BE7">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There were no matters</w:t>
      </w:r>
      <w:r w:rsidRPr="00C30277">
        <w:rPr>
          <w:rFonts w:ascii="Arial" w:hAnsi="Arial" w:cs="Arial"/>
          <w:sz w:val="24"/>
          <w:szCs w:val="24"/>
        </w:rPr>
        <w:t xml:space="preserve"> arising from the minutes or actions.</w:t>
      </w:r>
    </w:p>
    <w:p w:rsidR="00C30277" w:rsidRDefault="00C30277" w:rsidP="002C5BE7">
      <w:pPr>
        <w:pStyle w:val="ListParagraph"/>
        <w:spacing w:after="0" w:line="240" w:lineRule="auto"/>
        <w:ind w:left="1567"/>
        <w:rPr>
          <w:rFonts w:ascii="Arial" w:hAnsi="Arial" w:cs="Arial"/>
          <w:sz w:val="24"/>
          <w:szCs w:val="24"/>
        </w:rPr>
      </w:pPr>
    </w:p>
    <w:p w:rsidR="00C30277" w:rsidRPr="00C30277" w:rsidRDefault="00C30277" w:rsidP="002C5BE7">
      <w:pPr>
        <w:pStyle w:val="ListParagraph"/>
        <w:spacing w:after="0" w:line="240" w:lineRule="auto"/>
        <w:ind w:left="1567"/>
        <w:rPr>
          <w:rFonts w:ascii="Arial" w:hAnsi="Arial" w:cs="Arial"/>
          <w:sz w:val="24"/>
          <w:szCs w:val="24"/>
        </w:rPr>
      </w:pPr>
    </w:p>
    <w:p w:rsidR="004935AF" w:rsidRDefault="004935AF" w:rsidP="002C5BE7">
      <w:pPr>
        <w:pStyle w:val="ListParagraph"/>
        <w:numPr>
          <w:ilvl w:val="0"/>
          <w:numId w:val="1"/>
        </w:numPr>
        <w:spacing w:after="0" w:line="240" w:lineRule="auto"/>
        <w:ind w:left="709" w:hanging="993"/>
        <w:rPr>
          <w:rFonts w:ascii="Arial" w:hAnsi="Arial" w:cs="Arial"/>
          <w:b/>
          <w:sz w:val="24"/>
          <w:szCs w:val="24"/>
        </w:rPr>
      </w:pPr>
      <w:r>
        <w:rPr>
          <w:rFonts w:ascii="Arial" w:hAnsi="Arial" w:cs="Arial"/>
          <w:b/>
          <w:sz w:val="24"/>
          <w:szCs w:val="24"/>
        </w:rPr>
        <w:t xml:space="preserve">Person Centred </w:t>
      </w:r>
    </w:p>
    <w:p w:rsidR="004935AF" w:rsidRDefault="004935AF" w:rsidP="002C5BE7">
      <w:pPr>
        <w:pStyle w:val="ListParagraph"/>
        <w:spacing w:after="0" w:line="240" w:lineRule="auto"/>
        <w:ind w:left="709"/>
        <w:rPr>
          <w:rFonts w:ascii="Arial" w:hAnsi="Arial" w:cs="Arial"/>
          <w:b/>
          <w:sz w:val="24"/>
          <w:szCs w:val="24"/>
        </w:rPr>
      </w:pPr>
    </w:p>
    <w:p w:rsidR="002843FB" w:rsidRDefault="004B2E41" w:rsidP="002C5BE7">
      <w:pPr>
        <w:pStyle w:val="ListParagraph"/>
        <w:numPr>
          <w:ilvl w:val="1"/>
          <w:numId w:val="1"/>
        </w:numPr>
        <w:spacing w:after="0" w:line="240" w:lineRule="auto"/>
        <w:ind w:left="709" w:hanging="993"/>
        <w:rPr>
          <w:rFonts w:ascii="Arial" w:hAnsi="Arial" w:cs="Arial"/>
          <w:b/>
          <w:sz w:val="24"/>
          <w:szCs w:val="24"/>
        </w:rPr>
      </w:pPr>
      <w:r>
        <w:rPr>
          <w:rFonts w:ascii="Arial" w:hAnsi="Arial" w:cs="Arial"/>
          <w:b/>
          <w:sz w:val="24"/>
          <w:szCs w:val="24"/>
        </w:rPr>
        <w:t>Partnership Forum</w:t>
      </w:r>
      <w:r w:rsidR="001B6CAC">
        <w:rPr>
          <w:rFonts w:ascii="Arial" w:hAnsi="Arial" w:cs="Arial"/>
          <w:b/>
          <w:sz w:val="24"/>
          <w:szCs w:val="24"/>
        </w:rPr>
        <w:t xml:space="preserve"> Update – </w:t>
      </w:r>
      <w:r w:rsidR="00E02F81">
        <w:rPr>
          <w:rFonts w:ascii="Arial" w:hAnsi="Arial" w:cs="Arial"/>
          <w:b/>
          <w:sz w:val="24"/>
          <w:szCs w:val="24"/>
        </w:rPr>
        <w:t>1</w:t>
      </w:r>
      <w:r w:rsidR="004935AF">
        <w:rPr>
          <w:rFonts w:ascii="Arial" w:hAnsi="Arial" w:cs="Arial"/>
          <w:b/>
          <w:sz w:val="24"/>
          <w:szCs w:val="24"/>
        </w:rPr>
        <w:t>3</w:t>
      </w:r>
      <w:r w:rsidR="00E02F81">
        <w:rPr>
          <w:rFonts w:ascii="Arial" w:hAnsi="Arial" w:cs="Arial"/>
          <w:b/>
          <w:sz w:val="24"/>
          <w:szCs w:val="24"/>
        </w:rPr>
        <w:t xml:space="preserve"> Ju</w:t>
      </w:r>
      <w:r w:rsidR="004935AF">
        <w:rPr>
          <w:rFonts w:ascii="Arial" w:hAnsi="Arial" w:cs="Arial"/>
          <w:b/>
          <w:sz w:val="24"/>
          <w:szCs w:val="24"/>
        </w:rPr>
        <w:t>ly</w:t>
      </w:r>
      <w:r w:rsidR="00E02F81">
        <w:rPr>
          <w:rFonts w:ascii="Arial" w:hAnsi="Arial" w:cs="Arial"/>
          <w:b/>
          <w:sz w:val="24"/>
          <w:szCs w:val="24"/>
        </w:rPr>
        <w:t xml:space="preserve"> 2018</w:t>
      </w:r>
    </w:p>
    <w:p w:rsidR="00882801" w:rsidRDefault="00882801" w:rsidP="002C5BE7">
      <w:pPr>
        <w:pStyle w:val="ListParagraph"/>
        <w:spacing w:after="0" w:line="240" w:lineRule="auto"/>
        <w:ind w:left="709" w:hanging="993"/>
        <w:rPr>
          <w:rFonts w:ascii="Arial" w:hAnsi="Arial" w:cs="Arial"/>
          <w:b/>
          <w:sz w:val="24"/>
          <w:szCs w:val="24"/>
        </w:rPr>
      </w:pPr>
    </w:p>
    <w:p w:rsidR="00B924F0" w:rsidRDefault="00AF22E8" w:rsidP="002C5BE7">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 xml:space="preserve">JCF </w:t>
      </w:r>
      <w:r w:rsidR="00620E62">
        <w:rPr>
          <w:rFonts w:ascii="Arial" w:hAnsi="Arial" w:cs="Arial"/>
          <w:sz w:val="24"/>
          <w:szCs w:val="24"/>
        </w:rPr>
        <w:t>presented the Partnership Forum update for discussion and noting</w:t>
      </w:r>
      <w:r w:rsidR="00B924F0">
        <w:rPr>
          <w:rFonts w:ascii="Arial" w:hAnsi="Arial" w:cs="Arial"/>
          <w:sz w:val="24"/>
          <w:szCs w:val="24"/>
        </w:rPr>
        <w:t>.</w:t>
      </w:r>
    </w:p>
    <w:p w:rsidR="00B924F0" w:rsidRDefault="00B924F0" w:rsidP="002C5BE7">
      <w:pPr>
        <w:pStyle w:val="ListParagraph"/>
        <w:spacing w:after="0" w:line="240" w:lineRule="auto"/>
        <w:ind w:left="709"/>
        <w:rPr>
          <w:rFonts w:ascii="Arial" w:hAnsi="Arial" w:cs="Arial"/>
          <w:sz w:val="24"/>
          <w:szCs w:val="24"/>
        </w:rPr>
      </w:pPr>
    </w:p>
    <w:p w:rsidR="00C30277" w:rsidRDefault="00B924F0" w:rsidP="002C5BE7">
      <w:pPr>
        <w:autoSpaceDE w:val="0"/>
        <w:autoSpaceDN w:val="0"/>
        <w:adjustRightInd w:val="0"/>
        <w:spacing w:after="0" w:line="240" w:lineRule="auto"/>
        <w:ind w:firstLine="709"/>
        <w:rPr>
          <w:rFonts w:ascii="Arial" w:hAnsi="Arial" w:cs="Arial"/>
          <w:bCs/>
          <w:sz w:val="24"/>
          <w:szCs w:val="24"/>
        </w:rPr>
      </w:pPr>
      <w:r>
        <w:rPr>
          <w:rFonts w:ascii="Arial" w:hAnsi="Arial" w:cs="Arial"/>
          <w:sz w:val="24"/>
          <w:szCs w:val="24"/>
        </w:rPr>
        <w:t>T</w:t>
      </w:r>
      <w:r w:rsidR="00C30277" w:rsidRPr="00703627">
        <w:rPr>
          <w:rFonts w:ascii="Arial" w:hAnsi="Arial" w:cs="Arial"/>
          <w:sz w:val="24"/>
          <w:szCs w:val="24"/>
        </w:rPr>
        <w:t>he Forum discussed and a</w:t>
      </w:r>
      <w:r w:rsidR="00C30277" w:rsidRPr="00703627">
        <w:rPr>
          <w:rFonts w:ascii="Arial" w:hAnsi="Arial" w:cs="Arial"/>
          <w:bCs/>
          <w:sz w:val="24"/>
          <w:szCs w:val="24"/>
        </w:rPr>
        <w:t>pproved:</w:t>
      </w:r>
    </w:p>
    <w:p w:rsidR="00C30277" w:rsidRPr="00703627" w:rsidRDefault="00B924F0" w:rsidP="00333109">
      <w:pPr>
        <w:pStyle w:val="ListParagraph"/>
        <w:numPr>
          <w:ilvl w:val="0"/>
          <w:numId w:val="5"/>
        </w:numPr>
        <w:autoSpaceDE w:val="0"/>
        <w:autoSpaceDN w:val="0"/>
        <w:adjustRightInd w:val="0"/>
        <w:spacing w:after="0" w:line="240" w:lineRule="auto"/>
        <w:ind w:firstLine="709"/>
        <w:rPr>
          <w:rFonts w:ascii="Arial" w:hAnsi="Arial" w:cs="Arial"/>
          <w:bCs/>
          <w:sz w:val="24"/>
          <w:szCs w:val="24"/>
        </w:rPr>
      </w:pPr>
      <w:r>
        <w:rPr>
          <w:rFonts w:ascii="Arial" w:hAnsi="Arial" w:cs="Arial"/>
          <w:bCs/>
          <w:sz w:val="24"/>
          <w:szCs w:val="24"/>
        </w:rPr>
        <w:t>P</w:t>
      </w:r>
      <w:r w:rsidR="00C30277">
        <w:rPr>
          <w:rFonts w:ascii="Arial" w:hAnsi="Arial" w:cs="Arial"/>
          <w:bCs/>
          <w:sz w:val="24"/>
          <w:szCs w:val="24"/>
        </w:rPr>
        <w:t>roposal</w:t>
      </w:r>
      <w:r w:rsidR="00C30277" w:rsidRPr="00703627">
        <w:rPr>
          <w:rFonts w:ascii="Arial" w:hAnsi="Arial" w:cs="Arial"/>
          <w:bCs/>
          <w:sz w:val="24"/>
          <w:szCs w:val="24"/>
        </w:rPr>
        <w:t xml:space="preserve"> for </w:t>
      </w:r>
      <w:r>
        <w:rPr>
          <w:rFonts w:ascii="Arial" w:hAnsi="Arial" w:cs="Arial"/>
          <w:bCs/>
          <w:sz w:val="24"/>
          <w:szCs w:val="24"/>
        </w:rPr>
        <w:t>E</w:t>
      </w:r>
      <w:r w:rsidR="00C30277" w:rsidRPr="00703627">
        <w:rPr>
          <w:rFonts w:ascii="Arial" w:hAnsi="Arial" w:cs="Arial"/>
          <w:bCs/>
          <w:sz w:val="24"/>
          <w:szCs w:val="24"/>
        </w:rPr>
        <w:t>xcellence Awards</w:t>
      </w:r>
      <w:r>
        <w:rPr>
          <w:rFonts w:ascii="Arial" w:hAnsi="Arial" w:cs="Arial"/>
          <w:bCs/>
          <w:sz w:val="24"/>
          <w:szCs w:val="24"/>
        </w:rPr>
        <w:t xml:space="preserve"> 2018</w:t>
      </w:r>
      <w:r w:rsidR="00C30277" w:rsidRPr="00703627">
        <w:rPr>
          <w:rFonts w:ascii="Arial" w:hAnsi="Arial" w:cs="Arial"/>
          <w:bCs/>
          <w:sz w:val="24"/>
          <w:szCs w:val="24"/>
        </w:rPr>
        <w:t>.</w:t>
      </w:r>
    </w:p>
    <w:p w:rsidR="00C30277" w:rsidRPr="00703627" w:rsidRDefault="00C30277" w:rsidP="00333109">
      <w:pPr>
        <w:pStyle w:val="ListParagraph"/>
        <w:numPr>
          <w:ilvl w:val="0"/>
          <w:numId w:val="5"/>
        </w:numPr>
        <w:autoSpaceDE w:val="0"/>
        <w:autoSpaceDN w:val="0"/>
        <w:adjustRightInd w:val="0"/>
        <w:spacing w:after="0" w:line="240" w:lineRule="auto"/>
        <w:ind w:firstLine="709"/>
        <w:rPr>
          <w:rFonts w:ascii="Arial" w:hAnsi="Arial" w:cs="Arial"/>
          <w:bCs/>
          <w:sz w:val="24"/>
          <w:szCs w:val="24"/>
        </w:rPr>
      </w:pPr>
      <w:r w:rsidRPr="00703627">
        <w:rPr>
          <w:rFonts w:ascii="Arial" w:hAnsi="Arial" w:cs="Arial"/>
          <w:bCs/>
          <w:sz w:val="24"/>
          <w:szCs w:val="24"/>
        </w:rPr>
        <w:t>Annual Feedback Report 2017/18.</w:t>
      </w:r>
    </w:p>
    <w:p w:rsidR="00C30277" w:rsidRPr="00703627" w:rsidRDefault="00C30277" w:rsidP="00333109">
      <w:pPr>
        <w:pStyle w:val="ListParagraph"/>
        <w:numPr>
          <w:ilvl w:val="0"/>
          <w:numId w:val="5"/>
        </w:numPr>
        <w:spacing w:after="0" w:line="240" w:lineRule="auto"/>
        <w:ind w:firstLine="709"/>
        <w:rPr>
          <w:rFonts w:ascii="Arial" w:hAnsi="Arial" w:cs="Arial"/>
          <w:sz w:val="24"/>
          <w:szCs w:val="24"/>
        </w:rPr>
      </w:pPr>
      <w:r w:rsidRPr="00703627">
        <w:rPr>
          <w:rFonts w:ascii="Arial" w:hAnsi="Arial" w:cs="Arial"/>
          <w:sz w:val="24"/>
          <w:szCs w:val="24"/>
        </w:rPr>
        <w:t>Managing Skin at Work policy.</w:t>
      </w:r>
    </w:p>
    <w:p w:rsidR="00B924F0" w:rsidRDefault="00B924F0" w:rsidP="002C5BE7">
      <w:pPr>
        <w:spacing w:after="0" w:line="240" w:lineRule="auto"/>
        <w:ind w:firstLine="709"/>
        <w:rPr>
          <w:rFonts w:ascii="Arial" w:hAnsi="Arial" w:cs="Arial"/>
          <w:sz w:val="24"/>
          <w:szCs w:val="24"/>
        </w:rPr>
      </w:pPr>
    </w:p>
    <w:p w:rsidR="00C30277" w:rsidRDefault="00C30277" w:rsidP="002C5BE7">
      <w:pPr>
        <w:spacing w:after="0" w:line="240" w:lineRule="auto"/>
        <w:ind w:firstLine="709"/>
        <w:rPr>
          <w:rFonts w:ascii="Arial" w:hAnsi="Arial" w:cs="Arial"/>
          <w:sz w:val="24"/>
          <w:szCs w:val="24"/>
        </w:rPr>
      </w:pPr>
      <w:r w:rsidRPr="00703627">
        <w:rPr>
          <w:rFonts w:ascii="Arial" w:hAnsi="Arial" w:cs="Arial"/>
          <w:sz w:val="24"/>
          <w:szCs w:val="24"/>
        </w:rPr>
        <w:t>The Forum discussed and noted:</w:t>
      </w:r>
    </w:p>
    <w:p w:rsidR="00C30277" w:rsidRPr="00703627" w:rsidRDefault="00C30277" w:rsidP="00333109">
      <w:pPr>
        <w:pStyle w:val="ListParagraph"/>
        <w:numPr>
          <w:ilvl w:val="0"/>
          <w:numId w:val="5"/>
        </w:numPr>
        <w:spacing w:after="0" w:line="240" w:lineRule="auto"/>
        <w:ind w:firstLine="709"/>
        <w:rPr>
          <w:rFonts w:ascii="Arial" w:hAnsi="Arial" w:cs="Arial"/>
          <w:color w:val="000000" w:themeColor="text1"/>
          <w:sz w:val="24"/>
          <w:szCs w:val="24"/>
        </w:rPr>
      </w:pPr>
      <w:r w:rsidRPr="00703627">
        <w:rPr>
          <w:rFonts w:ascii="Arial" w:hAnsi="Arial" w:cs="Arial"/>
          <w:sz w:val="24"/>
          <w:szCs w:val="24"/>
        </w:rPr>
        <w:t>Clinical Education Annual Report.</w:t>
      </w:r>
    </w:p>
    <w:p w:rsidR="00C30277" w:rsidRPr="00703627" w:rsidRDefault="00C30277" w:rsidP="00333109">
      <w:pPr>
        <w:pStyle w:val="ListParagraph"/>
        <w:numPr>
          <w:ilvl w:val="0"/>
          <w:numId w:val="5"/>
        </w:numPr>
        <w:spacing w:after="0" w:line="240" w:lineRule="auto"/>
        <w:ind w:firstLine="709"/>
        <w:rPr>
          <w:rFonts w:ascii="Arial" w:hAnsi="Arial" w:cs="Arial"/>
          <w:color w:val="000000" w:themeColor="text1"/>
          <w:sz w:val="24"/>
          <w:szCs w:val="24"/>
        </w:rPr>
      </w:pPr>
      <w:r w:rsidRPr="00703627">
        <w:rPr>
          <w:rFonts w:ascii="Arial" w:hAnsi="Arial" w:cs="Arial"/>
          <w:sz w:val="24"/>
          <w:szCs w:val="24"/>
        </w:rPr>
        <w:t>Annual Report and Accounts for 2017/18.</w:t>
      </w:r>
    </w:p>
    <w:p w:rsidR="00C30277" w:rsidRPr="00703627" w:rsidRDefault="00C30277" w:rsidP="00333109">
      <w:pPr>
        <w:pStyle w:val="ListParagraph"/>
        <w:numPr>
          <w:ilvl w:val="0"/>
          <w:numId w:val="5"/>
        </w:numPr>
        <w:spacing w:after="0" w:line="240" w:lineRule="auto"/>
        <w:ind w:firstLine="709"/>
        <w:rPr>
          <w:rFonts w:ascii="Arial" w:hAnsi="Arial" w:cs="Arial"/>
          <w:color w:val="000000" w:themeColor="text1"/>
          <w:sz w:val="24"/>
          <w:szCs w:val="24"/>
        </w:rPr>
      </w:pPr>
      <w:r w:rsidRPr="00703627">
        <w:rPr>
          <w:rFonts w:ascii="Arial" w:hAnsi="Arial" w:cs="Arial"/>
          <w:sz w:val="24"/>
          <w:szCs w:val="24"/>
        </w:rPr>
        <w:t>Property and Asset Management Strategy interim update.</w:t>
      </w:r>
    </w:p>
    <w:p w:rsidR="00C30277" w:rsidRPr="00703627" w:rsidRDefault="00C30277" w:rsidP="00333109">
      <w:pPr>
        <w:pStyle w:val="ListParagraph"/>
        <w:numPr>
          <w:ilvl w:val="0"/>
          <w:numId w:val="5"/>
        </w:numPr>
        <w:spacing w:after="0" w:line="240" w:lineRule="auto"/>
        <w:ind w:firstLine="709"/>
        <w:rPr>
          <w:rFonts w:ascii="Arial" w:hAnsi="Arial" w:cs="Arial"/>
          <w:sz w:val="24"/>
          <w:szCs w:val="24"/>
        </w:rPr>
      </w:pPr>
      <w:r w:rsidRPr="00703627">
        <w:rPr>
          <w:rFonts w:ascii="Arial" w:hAnsi="Arial" w:cs="Arial"/>
          <w:sz w:val="24"/>
          <w:szCs w:val="24"/>
        </w:rPr>
        <w:t>Review of the Lay Representation requirements for the Foundation.</w:t>
      </w:r>
    </w:p>
    <w:p w:rsidR="00C30277" w:rsidRPr="00703627" w:rsidRDefault="00C30277" w:rsidP="00333109">
      <w:pPr>
        <w:pStyle w:val="ListParagraph"/>
        <w:numPr>
          <w:ilvl w:val="0"/>
          <w:numId w:val="5"/>
        </w:numPr>
        <w:spacing w:after="0" w:line="240" w:lineRule="auto"/>
        <w:ind w:firstLine="709"/>
        <w:rPr>
          <w:rFonts w:ascii="Arial" w:hAnsi="Arial" w:cs="Arial"/>
          <w:sz w:val="24"/>
          <w:szCs w:val="24"/>
        </w:rPr>
      </w:pPr>
      <w:r w:rsidRPr="00703627">
        <w:rPr>
          <w:rFonts w:ascii="Arial" w:hAnsi="Arial" w:cs="Arial"/>
          <w:sz w:val="24"/>
          <w:szCs w:val="24"/>
        </w:rPr>
        <w:t xml:space="preserve">Progress of the Netcall Switchboard automation project. </w:t>
      </w:r>
    </w:p>
    <w:p w:rsidR="00C30277" w:rsidRPr="00703627" w:rsidRDefault="00C30277" w:rsidP="00333109">
      <w:pPr>
        <w:pStyle w:val="ListParagraph"/>
        <w:numPr>
          <w:ilvl w:val="0"/>
          <w:numId w:val="5"/>
        </w:numPr>
        <w:spacing w:after="0" w:line="240" w:lineRule="auto"/>
        <w:ind w:firstLine="709"/>
        <w:rPr>
          <w:rFonts w:ascii="Arial" w:hAnsi="Arial" w:cs="Arial"/>
          <w:sz w:val="24"/>
          <w:szCs w:val="24"/>
        </w:rPr>
      </w:pPr>
      <w:r w:rsidRPr="00703627">
        <w:rPr>
          <w:rFonts w:ascii="Arial" w:hAnsi="Arial" w:cs="Arial"/>
          <w:sz w:val="24"/>
          <w:szCs w:val="24"/>
        </w:rPr>
        <w:t>Golden Jubilee Foundation Travel Plan.</w:t>
      </w:r>
    </w:p>
    <w:p w:rsidR="00C30277" w:rsidRDefault="00C30277" w:rsidP="002C5BE7">
      <w:pPr>
        <w:pStyle w:val="ListParagraph"/>
        <w:spacing w:after="0" w:line="240" w:lineRule="auto"/>
        <w:ind w:left="709" w:hanging="993"/>
        <w:rPr>
          <w:rFonts w:ascii="Arial" w:hAnsi="Arial" w:cs="Arial"/>
          <w:sz w:val="24"/>
          <w:szCs w:val="24"/>
        </w:rPr>
      </w:pPr>
    </w:p>
    <w:p w:rsidR="00F17E15" w:rsidRPr="00F17E15" w:rsidRDefault="00B924F0" w:rsidP="002C5BE7">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 xml:space="preserve">HE commented that the </w:t>
      </w:r>
      <w:r w:rsidR="00AE3E1E">
        <w:rPr>
          <w:rFonts w:ascii="Arial" w:hAnsi="Arial" w:cs="Arial"/>
          <w:sz w:val="24"/>
          <w:szCs w:val="24"/>
        </w:rPr>
        <w:t xml:space="preserve">Netcall </w:t>
      </w:r>
      <w:r>
        <w:rPr>
          <w:rFonts w:ascii="Arial" w:hAnsi="Arial" w:cs="Arial"/>
          <w:sz w:val="24"/>
          <w:szCs w:val="24"/>
        </w:rPr>
        <w:t xml:space="preserve">switchboard automation was working really well and asked about the impact on staff morale and numbers. </w:t>
      </w:r>
      <w:r w:rsidR="00F17E15">
        <w:rPr>
          <w:rFonts w:ascii="Arial" w:hAnsi="Arial" w:cs="Arial"/>
          <w:sz w:val="24"/>
          <w:szCs w:val="24"/>
        </w:rPr>
        <w:t xml:space="preserve">JCF commented that there had been some unease before it was rolled out but </w:t>
      </w:r>
      <w:r w:rsidR="003E1715">
        <w:rPr>
          <w:rFonts w:ascii="Arial" w:hAnsi="Arial" w:cs="Arial"/>
          <w:sz w:val="24"/>
          <w:szCs w:val="24"/>
        </w:rPr>
        <w:t xml:space="preserve">staff are content with the implementation. </w:t>
      </w:r>
      <w:r>
        <w:rPr>
          <w:rFonts w:ascii="Arial" w:hAnsi="Arial" w:cs="Arial"/>
          <w:sz w:val="24"/>
          <w:szCs w:val="24"/>
        </w:rPr>
        <w:t xml:space="preserve">JCF </w:t>
      </w:r>
      <w:r w:rsidR="00F17E15">
        <w:rPr>
          <w:rFonts w:ascii="Arial" w:hAnsi="Arial" w:cs="Arial"/>
          <w:sz w:val="24"/>
          <w:szCs w:val="24"/>
        </w:rPr>
        <w:t>added</w:t>
      </w:r>
      <w:r>
        <w:rPr>
          <w:rFonts w:ascii="Arial" w:hAnsi="Arial" w:cs="Arial"/>
          <w:sz w:val="24"/>
          <w:szCs w:val="24"/>
        </w:rPr>
        <w:t xml:space="preserve"> </w:t>
      </w:r>
      <w:r w:rsidR="00F17E15">
        <w:rPr>
          <w:rFonts w:ascii="Arial" w:hAnsi="Arial" w:cs="Arial"/>
          <w:sz w:val="24"/>
          <w:szCs w:val="24"/>
        </w:rPr>
        <w:t>t</w:t>
      </w:r>
      <w:r w:rsidR="00F17E15" w:rsidRPr="00F17E15">
        <w:rPr>
          <w:rFonts w:ascii="Arial" w:hAnsi="Arial" w:cs="Arial"/>
          <w:sz w:val="24"/>
          <w:szCs w:val="24"/>
        </w:rPr>
        <w:t xml:space="preserve">hat </w:t>
      </w:r>
      <w:r w:rsidR="00F17E15">
        <w:rPr>
          <w:rFonts w:ascii="Arial" w:hAnsi="Arial" w:cs="Arial"/>
          <w:sz w:val="24"/>
          <w:szCs w:val="24"/>
        </w:rPr>
        <w:t xml:space="preserve">the automation has freed up staff time to help at Reception. </w:t>
      </w:r>
      <w:r w:rsidR="00AE3E1E">
        <w:rPr>
          <w:rFonts w:ascii="Arial" w:hAnsi="Arial" w:cs="Arial"/>
          <w:sz w:val="24"/>
          <w:szCs w:val="24"/>
        </w:rPr>
        <w:t>GA commended the good piece of work that has gone on to get to this point and suggested a note of thanks be sent to the project team and staff involved.</w:t>
      </w:r>
    </w:p>
    <w:p w:rsidR="00B924F0" w:rsidRDefault="00B924F0" w:rsidP="002C5BE7">
      <w:pPr>
        <w:pStyle w:val="ListParagraph"/>
        <w:spacing w:after="0" w:line="240" w:lineRule="auto"/>
        <w:ind w:left="709"/>
        <w:rPr>
          <w:rFonts w:ascii="Arial" w:hAnsi="Arial" w:cs="Arial"/>
          <w:sz w:val="24"/>
          <w:szCs w:val="24"/>
        </w:rPr>
      </w:pPr>
    </w:p>
    <w:p w:rsidR="00AF3238" w:rsidRDefault="00AF3238" w:rsidP="002C5BE7">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The Board noted the update.</w:t>
      </w:r>
    </w:p>
    <w:p w:rsidR="004B2E41" w:rsidRDefault="004B2E41" w:rsidP="002C5BE7">
      <w:pPr>
        <w:pStyle w:val="ListParagraph"/>
        <w:spacing w:after="0" w:line="240" w:lineRule="auto"/>
        <w:ind w:left="1134"/>
        <w:rPr>
          <w:rFonts w:ascii="Arial" w:hAnsi="Arial" w:cs="Arial"/>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5"/>
        <w:gridCol w:w="3685"/>
        <w:gridCol w:w="1985"/>
        <w:gridCol w:w="1531"/>
      </w:tblGrid>
      <w:tr w:rsidR="00B924F0" w:rsidRPr="009D7C1B" w:rsidTr="002C5BE7">
        <w:tc>
          <w:tcPr>
            <w:tcW w:w="1555" w:type="dxa"/>
            <w:vAlign w:val="center"/>
          </w:tcPr>
          <w:p w:rsidR="00B924F0" w:rsidRPr="009D7C1B" w:rsidRDefault="00B924F0" w:rsidP="00671A17">
            <w:pPr>
              <w:pStyle w:val="ListParagraph"/>
              <w:spacing w:before="120" w:after="120" w:line="240" w:lineRule="auto"/>
              <w:ind w:left="0"/>
              <w:rPr>
                <w:rFonts w:ascii="Arial" w:hAnsi="Arial" w:cs="Arial"/>
                <w:b/>
                <w:color w:val="000000"/>
                <w:sz w:val="24"/>
                <w:szCs w:val="24"/>
              </w:rPr>
            </w:pPr>
            <w:r w:rsidRPr="009D7C1B">
              <w:rPr>
                <w:rFonts w:ascii="Arial" w:hAnsi="Arial" w:cs="Arial"/>
                <w:b/>
                <w:color w:val="000000"/>
                <w:sz w:val="24"/>
                <w:szCs w:val="24"/>
              </w:rPr>
              <w:t>Action No.</w:t>
            </w:r>
          </w:p>
        </w:tc>
        <w:tc>
          <w:tcPr>
            <w:tcW w:w="3685" w:type="dxa"/>
            <w:vAlign w:val="center"/>
          </w:tcPr>
          <w:p w:rsidR="00B924F0" w:rsidRPr="009D7C1B" w:rsidRDefault="00B924F0" w:rsidP="00671A17">
            <w:pPr>
              <w:pStyle w:val="ListParagraph"/>
              <w:spacing w:before="120" w:after="120" w:line="240" w:lineRule="auto"/>
              <w:ind w:left="0"/>
              <w:rPr>
                <w:rFonts w:ascii="Arial" w:hAnsi="Arial" w:cs="Arial"/>
                <w:b/>
                <w:color w:val="000000"/>
                <w:sz w:val="24"/>
                <w:szCs w:val="24"/>
              </w:rPr>
            </w:pPr>
            <w:r w:rsidRPr="009D7C1B">
              <w:rPr>
                <w:rFonts w:ascii="Arial" w:hAnsi="Arial" w:cs="Arial"/>
                <w:b/>
                <w:color w:val="000000"/>
                <w:sz w:val="24"/>
                <w:szCs w:val="24"/>
              </w:rPr>
              <w:t>Action</w:t>
            </w:r>
          </w:p>
        </w:tc>
        <w:tc>
          <w:tcPr>
            <w:tcW w:w="1985" w:type="dxa"/>
            <w:vAlign w:val="center"/>
          </w:tcPr>
          <w:p w:rsidR="00B924F0" w:rsidRPr="009D7C1B" w:rsidRDefault="00B924F0" w:rsidP="00671A17">
            <w:pPr>
              <w:pStyle w:val="ListParagraph"/>
              <w:spacing w:before="120" w:after="120" w:line="240" w:lineRule="auto"/>
              <w:ind w:left="0"/>
              <w:rPr>
                <w:rFonts w:ascii="Arial" w:hAnsi="Arial" w:cs="Arial"/>
                <w:b/>
                <w:color w:val="000000"/>
                <w:sz w:val="24"/>
                <w:szCs w:val="24"/>
              </w:rPr>
            </w:pPr>
            <w:r w:rsidRPr="009D7C1B">
              <w:rPr>
                <w:rFonts w:ascii="Arial" w:hAnsi="Arial" w:cs="Arial"/>
                <w:b/>
                <w:color w:val="000000"/>
                <w:sz w:val="24"/>
                <w:szCs w:val="24"/>
              </w:rPr>
              <w:t>Action by</w:t>
            </w:r>
          </w:p>
        </w:tc>
        <w:tc>
          <w:tcPr>
            <w:tcW w:w="1531" w:type="dxa"/>
            <w:vAlign w:val="center"/>
          </w:tcPr>
          <w:p w:rsidR="00B924F0" w:rsidRPr="009D7C1B" w:rsidRDefault="00B924F0" w:rsidP="00671A17">
            <w:pPr>
              <w:pStyle w:val="ListParagraph"/>
              <w:spacing w:before="120" w:after="12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Status</w:t>
            </w:r>
          </w:p>
        </w:tc>
      </w:tr>
      <w:tr w:rsidR="00B924F0" w:rsidRPr="009D7C1B" w:rsidTr="002C5BE7">
        <w:tc>
          <w:tcPr>
            <w:tcW w:w="1555" w:type="dxa"/>
          </w:tcPr>
          <w:p w:rsidR="00B924F0" w:rsidRPr="009D7C1B" w:rsidRDefault="00B924F0" w:rsidP="00671A17">
            <w:pPr>
              <w:pStyle w:val="ListParagraph"/>
              <w:spacing w:before="120" w:after="120" w:line="240" w:lineRule="auto"/>
              <w:ind w:left="0"/>
              <w:rPr>
                <w:rFonts w:ascii="Arial" w:hAnsi="Arial" w:cs="Arial"/>
                <w:color w:val="0070C0"/>
                <w:sz w:val="24"/>
                <w:szCs w:val="24"/>
              </w:rPr>
            </w:pPr>
            <w:r>
              <w:rPr>
                <w:rFonts w:ascii="Arial" w:hAnsi="Arial" w:cs="Arial"/>
                <w:color w:val="0070C0"/>
                <w:sz w:val="24"/>
                <w:szCs w:val="24"/>
              </w:rPr>
              <w:t>020818/</w:t>
            </w:r>
            <w:r w:rsidR="00AB0777">
              <w:rPr>
                <w:rFonts w:ascii="Arial" w:hAnsi="Arial" w:cs="Arial"/>
                <w:color w:val="0070C0"/>
                <w:sz w:val="24"/>
                <w:szCs w:val="24"/>
              </w:rPr>
              <w:t>03</w:t>
            </w:r>
          </w:p>
        </w:tc>
        <w:tc>
          <w:tcPr>
            <w:tcW w:w="3685" w:type="dxa"/>
          </w:tcPr>
          <w:p w:rsidR="00B924F0" w:rsidRPr="009D7C1B" w:rsidRDefault="00AE3E1E" w:rsidP="00671A17">
            <w:pPr>
              <w:pStyle w:val="ListParagraph"/>
              <w:spacing w:before="120" w:after="120" w:line="240" w:lineRule="auto"/>
              <w:ind w:left="0"/>
              <w:contextualSpacing w:val="0"/>
              <w:rPr>
                <w:rFonts w:ascii="Arial" w:hAnsi="Arial" w:cs="Arial"/>
                <w:color w:val="0070C0"/>
                <w:sz w:val="24"/>
                <w:szCs w:val="24"/>
              </w:rPr>
            </w:pPr>
            <w:r w:rsidRPr="00671A17">
              <w:rPr>
                <w:rFonts w:ascii="Arial" w:hAnsi="Arial" w:cs="Arial"/>
                <w:b/>
                <w:color w:val="0070C0"/>
                <w:sz w:val="24"/>
                <w:szCs w:val="24"/>
              </w:rPr>
              <w:t>Netcall Switchboard  Automation:</w:t>
            </w:r>
            <w:r>
              <w:rPr>
                <w:rFonts w:ascii="Arial" w:hAnsi="Arial" w:cs="Arial"/>
                <w:color w:val="0070C0"/>
                <w:sz w:val="24"/>
                <w:szCs w:val="24"/>
              </w:rPr>
              <w:t xml:space="preserve"> Thank project team and staff for the successful launch and implementation</w:t>
            </w:r>
          </w:p>
        </w:tc>
        <w:tc>
          <w:tcPr>
            <w:tcW w:w="1985" w:type="dxa"/>
          </w:tcPr>
          <w:p w:rsidR="00B924F0" w:rsidRPr="009D7C1B" w:rsidRDefault="00FC3080" w:rsidP="00671A17">
            <w:pPr>
              <w:pStyle w:val="ListParagraph"/>
              <w:spacing w:before="120" w:after="120" w:line="240" w:lineRule="auto"/>
              <w:ind w:left="0"/>
              <w:contextualSpacing w:val="0"/>
              <w:rPr>
                <w:rFonts w:ascii="Arial" w:hAnsi="Arial" w:cs="Arial"/>
                <w:color w:val="0070C0"/>
                <w:sz w:val="24"/>
                <w:szCs w:val="24"/>
              </w:rPr>
            </w:pPr>
            <w:r>
              <w:rPr>
                <w:rFonts w:ascii="Arial" w:hAnsi="Arial" w:cs="Arial"/>
                <w:color w:val="0070C0"/>
                <w:sz w:val="24"/>
                <w:szCs w:val="24"/>
              </w:rPr>
              <w:t>Sandie Scott/ Cheryl Prentice</w:t>
            </w:r>
          </w:p>
        </w:tc>
        <w:tc>
          <w:tcPr>
            <w:tcW w:w="1531" w:type="dxa"/>
          </w:tcPr>
          <w:p w:rsidR="00B924F0" w:rsidRDefault="00B924F0" w:rsidP="00671A17">
            <w:pPr>
              <w:spacing w:before="120" w:after="120" w:line="240" w:lineRule="auto"/>
            </w:pPr>
            <w:r w:rsidRPr="009638D1">
              <w:rPr>
                <w:rFonts w:ascii="Arial" w:hAnsi="Arial" w:cs="Arial"/>
                <w:color w:val="0070C0"/>
                <w:sz w:val="24"/>
                <w:szCs w:val="24"/>
              </w:rPr>
              <w:t>NEW</w:t>
            </w:r>
          </w:p>
        </w:tc>
      </w:tr>
    </w:tbl>
    <w:p w:rsidR="001B6CAC" w:rsidRDefault="001B6CAC" w:rsidP="002C5BE7">
      <w:pPr>
        <w:pStyle w:val="ListParagraph"/>
        <w:spacing w:after="0" w:line="240" w:lineRule="auto"/>
        <w:ind w:left="1134"/>
        <w:rPr>
          <w:rFonts w:ascii="Arial" w:hAnsi="Arial" w:cs="Arial"/>
          <w:sz w:val="24"/>
          <w:szCs w:val="24"/>
        </w:rPr>
      </w:pPr>
    </w:p>
    <w:p w:rsidR="00AE3E1E" w:rsidRDefault="00AE3E1E" w:rsidP="002C5BE7">
      <w:pPr>
        <w:pStyle w:val="ListParagraph"/>
        <w:spacing w:after="0" w:line="240" w:lineRule="auto"/>
        <w:ind w:left="1134"/>
        <w:rPr>
          <w:rFonts w:ascii="Arial" w:hAnsi="Arial" w:cs="Arial"/>
          <w:sz w:val="24"/>
          <w:szCs w:val="24"/>
        </w:rPr>
      </w:pPr>
    </w:p>
    <w:p w:rsidR="00857FB4" w:rsidRDefault="004935AF" w:rsidP="002C5BE7">
      <w:pPr>
        <w:pStyle w:val="ListParagraph"/>
        <w:numPr>
          <w:ilvl w:val="1"/>
          <w:numId w:val="1"/>
        </w:numPr>
        <w:spacing w:after="0" w:line="240" w:lineRule="auto"/>
        <w:ind w:left="709" w:hanging="993"/>
        <w:rPr>
          <w:rFonts w:ascii="Arial" w:hAnsi="Arial" w:cs="Arial"/>
          <w:b/>
          <w:sz w:val="24"/>
          <w:szCs w:val="24"/>
        </w:rPr>
      </w:pPr>
      <w:r>
        <w:rPr>
          <w:rFonts w:ascii="Arial" w:hAnsi="Arial" w:cs="Arial"/>
          <w:b/>
          <w:sz w:val="24"/>
          <w:szCs w:val="24"/>
        </w:rPr>
        <w:t>Learning and Organisational Development Annual Report 2017/18</w:t>
      </w:r>
    </w:p>
    <w:p w:rsidR="00857FB4" w:rsidRDefault="00857FB4" w:rsidP="002C5BE7">
      <w:pPr>
        <w:pStyle w:val="ListParagraph"/>
        <w:spacing w:after="0" w:line="240" w:lineRule="auto"/>
        <w:ind w:left="709"/>
        <w:rPr>
          <w:rFonts w:ascii="Arial" w:hAnsi="Arial" w:cs="Arial"/>
          <w:b/>
          <w:sz w:val="24"/>
          <w:szCs w:val="24"/>
        </w:rPr>
      </w:pPr>
    </w:p>
    <w:p w:rsidR="00857FB4" w:rsidRPr="00857FB4" w:rsidRDefault="00857FB4" w:rsidP="002C5BE7">
      <w:pPr>
        <w:pStyle w:val="ListParagraph"/>
        <w:numPr>
          <w:ilvl w:val="2"/>
          <w:numId w:val="1"/>
        </w:numPr>
        <w:spacing w:after="0" w:line="240" w:lineRule="auto"/>
        <w:ind w:left="709" w:hanging="993"/>
        <w:rPr>
          <w:rFonts w:ascii="Arial" w:hAnsi="Arial" w:cs="Arial"/>
          <w:b/>
          <w:sz w:val="24"/>
          <w:szCs w:val="24"/>
        </w:rPr>
      </w:pPr>
      <w:r w:rsidRPr="00857FB4">
        <w:rPr>
          <w:rFonts w:ascii="Arial" w:hAnsi="Arial" w:cs="Arial"/>
          <w:sz w:val="24"/>
          <w:szCs w:val="24"/>
        </w:rPr>
        <w:t>GA presented the Learning and Organisational Development Annual Report</w:t>
      </w:r>
      <w:r>
        <w:rPr>
          <w:rFonts w:ascii="Arial" w:hAnsi="Arial" w:cs="Arial"/>
          <w:sz w:val="24"/>
          <w:szCs w:val="24"/>
        </w:rPr>
        <w:t>.</w:t>
      </w:r>
    </w:p>
    <w:p w:rsidR="00857FB4" w:rsidRPr="00857FB4" w:rsidRDefault="00857FB4" w:rsidP="002C5BE7">
      <w:pPr>
        <w:pStyle w:val="ListParagraph"/>
        <w:spacing w:after="0" w:line="240" w:lineRule="auto"/>
        <w:ind w:left="709"/>
        <w:rPr>
          <w:rFonts w:ascii="Arial" w:hAnsi="Arial" w:cs="Arial"/>
          <w:b/>
          <w:sz w:val="24"/>
          <w:szCs w:val="24"/>
        </w:rPr>
      </w:pPr>
    </w:p>
    <w:p w:rsidR="00857FB4" w:rsidRDefault="00857FB4" w:rsidP="00333109">
      <w:pPr>
        <w:pStyle w:val="ListParagraph"/>
        <w:numPr>
          <w:ilvl w:val="0"/>
          <w:numId w:val="6"/>
        </w:numPr>
        <w:spacing w:after="0" w:line="240" w:lineRule="auto"/>
        <w:rPr>
          <w:rFonts w:ascii="Arial" w:hAnsi="Arial" w:cs="Arial"/>
          <w:color w:val="000000"/>
          <w:sz w:val="24"/>
          <w:szCs w:val="24"/>
        </w:rPr>
      </w:pPr>
      <w:r>
        <w:rPr>
          <w:rFonts w:ascii="Arial" w:hAnsi="Arial" w:cs="Arial"/>
          <w:sz w:val="24"/>
          <w:szCs w:val="24"/>
        </w:rPr>
        <w:t>The report highlights a</w:t>
      </w:r>
      <w:r w:rsidRPr="00857FB4">
        <w:rPr>
          <w:rFonts w:ascii="Arial" w:hAnsi="Arial" w:cs="Arial"/>
          <w:color w:val="000000"/>
          <w:sz w:val="24"/>
          <w:szCs w:val="24"/>
        </w:rPr>
        <w:t xml:space="preserve">ctivity during </w:t>
      </w:r>
      <w:r>
        <w:rPr>
          <w:rFonts w:ascii="Arial" w:hAnsi="Arial" w:cs="Arial"/>
          <w:color w:val="000000"/>
          <w:sz w:val="24"/>
          <w:szCs w:val="24"/>
        </w:rPr>
        <w:t>2017/18 and p</w:t>
      </w:r>
      <w:r w:rsidRPr="00403933">
        <w:rPr>
          <w:rFonts w:ascii="Arial" w:hAnsi="Arial" w:cs="Arial"/>
          <w:color w:val="000000"/>
          <w:sz w:val="24"/>
          <w:szCs w:val="24"/>
        </w:rPr>
        <w:t>riority work areas for 2018/19</w:t>
      </w:r>
      <w:r>
        <w:rPr>
          <w:rFonts w:ascii="Arial" w:hAnsi="Arial" w:cs="Arial"/>
          <w:color w:val="000000"/>
          <w:sz w:val="24"/>
          <w:szCs w:val="24"/>
        </w:rPr>
        <w:t xml:space="preserve">. </w:t>
      </w:r>
    </w:p>
    <w:p w:rsidR="00857FB4" w:rsidRDefault="00857FB4" w:rsidP="00333109">
      <w:pPr>
        <w:pStyle w:val="ListParagraph"/>
        <w:numPr>
          <w:ilvl w:val="0"/>
          <w:numId w:val="6"/>
        </w:numPr>
        <w:spacing w:after="0" w:line="240" w:lineRule="auto"/>
        <w:rPr>
          <w:rFonts w:ascii="Arial" w:hAnsi="Arial" w:cs="Arial"/>
          <w:color w:val="000000"/>
          <w:sz w:val="24"/>
          <w:szCs w:val="24"/>
        </w:rPr>
      </w:pPr>
      <w:r>
        <w:rPr>
          <w:rFonts w:ascii="Arial" w:hAnsi="Arial" w:cs="Arial"/>
          <w:color w:val="000000"/>
          <w:sz w:val="24"/>
          <w:szCs w:val="24"/>
        </w:rPr>
        <w:t>The number of Coaches within the organisation has increased.</w:t>
      </w:r>
    </w:p>
    <w:p w:rsidR="00857FB4" w:rsidRDefault="00857FB4" w:rsidP="00333109">
      <w:pPr>
        <w:pStyle w:val="ListParagraph"/>
        <w:numPr>
          <w:ilvl w:val="0"/>
          <w:numId w:val="6"/>
        </w:numPr>
        <w:spacing w:after="0" w:line="240" w:lineRule="auto"/>
        <w:rPr>
          <w:rFonts w:ascii="Arial" w:hAnsi="Arial" w:cs="Arial"/>
          <w:color w:val="000000"/>
          <w:sz w:val="24"/>
          <w:szCs w:val="24"/>
        </w:rPr>
      </w:pPr>
      <w:r>
        <w:rPr>
          <w:rFonts w:ascii="Arial" w:hAnsi="Arial" w:cs="Arial"/>
          <w:color w:val="000000"/>
          <w:sz w:val="24"/>
          <w:szCs w:val="24"/>
        </w:rPr>
        <w:t>A national collaboration is underway to develop leadership courses.</w:t>
      </w:r>
    </w:p>
    <w:p w:rsidR="00857FB4" w:rsidRPr="00403933" w:rsidRDefault="00857FB4" w:rsidP="002C5BE7">
      <w:pPr>
        <w:pStyle w:val="ListParagraph"/>
        <w:spacing w:after="0" w:line="240" w:lineRule="auto"/>
        <w:ind w:left="709"/>
        <w:rPr>
          <w:rFonts w:ascii="Arial" w:hAnsi="Arial" w:cs="Arial"/>
          <w:b/>
          <w:bCs/>
          <w:sz w:val="24"/>
          <w:szCs w:val="24"/>
        </w:rPr>
      </w:pPr>
    </w:p>
    <w:p w:rsidR="00DE30C3" w:rsidRDefault="00857FB4" w:rsidP="002C5BE7">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 xml:space="preserve">KK stated that she was really pleased to see the focus on coaching as she is </w:t>
      </w:r>
      <w:r w:rsidR="005A1484">
        <w:rPr>
          <w:rFonts w:ascii="Arial" w:hAnsi="Arial" w:cs="Arial"/>
          <w:sz w:val="24"/>
          <w:szCs w:val="24"/>
        </w:rPr>
        <w:t xml:space="preserve">great advocate </w:t>
      </w:r>
      <w:r>
        <w:rPr>
          <w:rFonts w:ascii="Arial" w:hAnsi="Arial" w:cs="Arial"/>
          <w:sz w:val="24"/>
          <w:szCs w:val="24"/>
        </w:rPr>
        <w:t xml:space="preserve">of both formal and informal coaching. She asked if the coaching will be carried out </w:t>
      </w:r>
      <w:r w:rsidR="005A1484">
        <w:rPr>
          <w:rFonts w:ascii="Arial" w:hAnsi="Arial" w:cs="Arial"/>
          <w:sz w:val="24"/>
          <w:szCs w:val="24"/>
        </w:rPr>
        <w:t xml:space="preserve">internally or by an external company. </w:t>
      </w:r>
      <w:r>
        <w:rPr>
          <w:rFonts w:ascii="Arial" w:hAnsi="Arial" w:cs="Arial"/>
          <w:sz w:val="24"/>
          <w:szCs w:val="24"/>
        </w:rPr>
        <w:t xml:space="preserve">GA confirmed </w:t>
      </w:r>
      <w:r w:rsidR="005A1484">
        <w:rPr>
          <w:rFonts w:ascii="Arial" w:hAnsi="Arial" w:cs="Arial"/>
          <w:sz w:val="24"/>
          <w:szCs w:val="24"/>
        </w:rPr>
        <w:t xml:space="preserve">that we have staff trained as </w:t>
      </w:r>
      <w:r>
        <w:rPr>
          <w:rFonts w:ascii="Arial" w:hAnsi="Arial" w:cs="Arial"/>
          <w:sz w:val="24"/>
          <w:szCs w:val="24"/>
        </w:rPr>
        <w:t xml:space="preserve">qualified coaches within the organisation. </w:t>
      </w:r>
    </w:p>
    <w:p w:rsidR="00947758" w:rsidRDefault="00947758">
      <w:pPr>
        <w:pStyle w:val="ListParagraph"/>
        <w:spacing w:after="0" w:line="240" w:lineRule="auto"/>
        <w:ind w:left="709"/>
        <w:rPr>
          <w:rFonts w:ascii="Arial" w:hAnsi="Arial" w:cs="Arial"/>
          <w:sz w:val="24"/>
          <w:szCs w:val="24"/>
        </w:rPr>
      </w:pPr>
    </w:p>
    <w:p w:rsidR="00857FB4" w:rsidRDefault="00857FB4" w:rsidP="002C5BE7">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JY added that there is also a list of external coaches that can be accessed for more senior staff. JY added that staff can request coaching through their appraisals.</w:t>
      </w:r>
    </w:p>
    <w:p w:rsidR="00857FB4" w:rsidRDefault="00857FB4" w:rsidP="002C5BE7">
      <w:pPr>
        <w:pStyle w:val="ListParagraph"/>
        <w:spacing w:after="0" w:line="240" w:lineRule="auto"/>
        <w:ind w:left="709"/>
        <w:rPr>
          <w:rFonts w:ascii="Arial" w:hAnsi="Arial" w:cs="Arial"/>
          <w:sz w:val="24"/>
          <w:szCs w:val="24"/>
        </w:rPr>
      </w:pPr>
    </w:p>
    <w:p w:rsidR="00857FB4" w:rsidRDefault="00857FB4" w:rsidP="002C5BE7">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 xml:space="preserve">GA added that he is looking at how we pull together all the different types of </w:t>
      </w:r>
      <w:r w:rsidR="005A1484">
        <w:rPr>
          <w:rFonts w:ascii="Arial" w:hAnsi="Arial" w:cs="Arial"/>
          <w:sz w:val="24"/>
          <w:szCs w:val="24"/>
        </w:rPr>
        <w:t xml:space="preserve">learning </w:t>
      </w:r>
      <w:r>
        <w:rPr>
          <w:rFonts w:ascii="Arial" w:hAnsi="Arial" w:cs="Arial"/>
          <w:sz w:val="24"/>
          <w:szCs w:val="24"/>
        </w:rPr>
        <w:t xml:space="preserve">reports and how these </w:t>
      </w:r>
      <w:r w:rsidR="005A1484">
        <w:rPr>
          <w:rFonts w:ascii="Arial" w:hAnsi="Arial" w:cs="Arial"/>
          <w:sz w:val="24"/>
          <w:szCs w:val="24"/>
        </w:rPr>
        <w:t xml:space="preserve">will </w:t>
      </w:r>
      <w:r>
        <w:rPr>
          <w:rFonts w:ascii="Arial" w:hAnsi="Arial" w:cs="Arial"/>
          <w:sz w:val="24"/>
          <w:szCs w:val="24"/>
        </w:rPr>
        <w:t>fit into the wider workforce strategy.</w:t>
      </w:r>
    </w:p>
    <w:p w:rsidR="00857FB4" w:rsidRPr="00857FB4" w:rsidRDefault="00857FB4" w:rsidP="002C5BE7">
      <w:pPr>
        <w:pStyle w:val="ListParagraph"/>
        <w:spacing w:after="0" w:line="240" w:lineRule="auto"/>
        <w:rPr>
          <w:rFonts w:ascii="Arial" w:hAnsi="Arial" w:cs="Arial"/>
          <w:sz w:val="24"/>
          <w:szCs w:val="24"/>
        </w:rPr>
      </w:pPr>
    </w:p>
    <w:p w:rsidR="00857FB4" w:rsidRDefault="00857FB4" w:rsidP="002C5BE7">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JY commented on how easy the report is to read</w:t>
      </w:r>
      <w:r w:rsidR="00846D0A">
        <w:rPr>
          <w:rFonts w:ascii="Arial" w:hAnsi="Arial" w:cs="Arial"/>
          <w:sz w:val="24"/>
          <w:szCs w:val="24"/>
        </w:rPr>
        <w:t xml:space="preserve"> and asked GA to thank the Learning and Organisational Development Manager and team. SDS commented that the report looks very professional and that this type of report </w:t>
      </w:r>
      <w:r w:rsidR="00E023F3">
        <w:rPr>
          <w:rFonts w:ascii="Arial" w:hAnsi="Arial" w:cs="Arial"/>
          <w:sz w:val="24"/>
          <w:szCs w:val="24"/>
        </w:rPr>
        <w:t xml:space="preserve">should be the </w:t>
      </w:r>
      <w:r w:rsidR="005A1484">
        <w:rPr>
          <w:rFonts w:ascii="Arial" w:hAnsi="Arial" w:cs="Arial"/>
          <w:sz w:val="24"/>
          <w:szCs w:val="24"/>
        </w:rPr>
        <w:t>standard</w:t>
      </w:r>
      <w:r w:rsidR="00E023F3">
        <w:rPr>
          <w:rFonts w:ascii="Arial" w:hAnsi="Arial" w:cs="Arial"/>
          <w:sz w:val="24"/>
          <w:szCs w:val="24"/>
        </w:rPr>
        <w:t xml:space="preserve">. </w:t>
      </w:r>
    </w:p>
    <w:p w:rsidR="00857FB4" w:rsidRPr="00857FB4" w:rsidRDefault="00857FB4" w:rsidP="002C5BE7">
      <w:pPr>
        <w:pStyle w:val="ListParagraph"/>
        <w:spacing w:after="0" w:line="240" w:lineRule="auto"/>
        <w:rPr>
          <w:rFonts w:ascii="Arial" w:hAnsi="Arial" w:cs="Arial"/>
          <w:sz w:val="24"/>
          <w:szCs w:val="24"/>
        </w:rPr>
      </w:pPr>
    </w:p>
    <w:p w:rsidR="00846D0A" w:rsidRDefault="00846D0A" w:rsidP="002C5BE7">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 xml:space="preserve">GA added that the Board’s </w:t>
      </w:r>
      <w:r w:rsidR="009241A2">
        <w:rPr>
          <w:rFonts w:ascii="Arial" w:hAnsi="Arial" w:cs="Arial"/>
          <w:sz w:val="24"/>
          <w:szCs w:val="24"/>
        </w:rPr>
        <w:t xml:space="preserve">Learning and Equalities Project Officer </w:t>
      </w:r>
      <w:r>
        <w:rPr>
          <w:rFonts w:ascii="Arial" w:hAnsi="Arial" w:cs="Arial"/>
          <w:sz w:val="24"/>
          <w:szCs w:val="24"/>
        </w:rPr>
        <w:t>helped with the content and style. SDS added that he is definitely an asset to the organisation.</w:t>
      </w:r>
    </w:p>
    <w:p w:rsidR="00846D0A" w:rsidRPr="00846D0A" w:rsidRDefault="00846D0A" w:rsidP="002C5BE7">
      <w:pPr>
        <w:pStyle w:val="ListParagraph"/>
        <w:spacing w:after="0" w:line="240" w:lineRule="auto"/>
        <w:rPr>
          <w:rFonts w:ascii="Arial" w:hAnsi="Arial" w:cs="Arial"/>
          <w:sz w:val="24"/>
          <w:szCs w:val="24"/>
        </w:rPr>
      </w:pPr>
    </w:p>
    <w:p w:rsidR="009D4740" w:rsidRDefault="009D4740" w:rsidP="002C5BE7">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 xml:space="preserve">The Board </w:t>
      </w:r>
      <w:r w:rsidR="00846D0A">
        <w:rPr>
          <w:rFonts w:ascii="Arial" w:hAnsi="Arial" w:cs="Arial"/>
          <w:sz w:val="24"/>
          <w:szCs w:val="24"/>
        </w:rPr>
        <w:t>note</w:t>
      </w:r>
      <w:r>
        <w:rPr>
          <w:rFonts w:ascii="Arial" w:hAnsi="Arial" w:cs="Arial"/>
          <w:sz w:val="24"/>
          <w:szCs w:val="24"/>
        </w:rPr>
        <w:t xml:space="preserve">d the </w:t>
      </w:r>
      <w:r w:rsidR="00846D0A" w:rsidRPr="00857FB4">
        <w:rPr>
          <w:rFonts w:ascii="Arial" w:hAnsi="Arial" w:cs="Arial"/>
          <w:sz w:val="24"/>
          <w:szCs w:val="24"/>
        </w:rPr>
        <w:t>Learning and Organisational Development Annual Report</w:t>
      </w:r>
      <w:r w:rsidR="00846D0A">
        <w:rPr>
          <w:rFonts w:ascii="Arial" w:hAnsi="Arial" w:cs="Arial"/>
          <w:sz w:val="24"/>
          <w:szCs w:val="24"/>
        </w:rPr>
        <w:t>.</w:t>
      </w:r>
    </w:p>
    <w:p w:rsidR="00A70122" w:rsidRDefault="00A70122" w:rsidP="002C5BE7">
      <w:pPr>
        <w:pStyle w:val="ListParagraph"/>
        <w:spacing w:after="0" w:line="240" w:lineRule="auto"/>
        <w:ind w:left="709"/>
        <w:rPr>
          <w:rFonts w:ascii="Arial" w:hAnsi="Arial" w:cs="Arial"/>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5"/>
        <w:gridCol w:w="3685"/>
        <w:gridCol w:w="1985"/>
        <w:gridCol w:w="1531"/>
      </w:tblGrid>
      <w:tr w:rsidR="007E43CF" w:rsidRPr="009D7C1B" w:rsidTr="002C5BE7">
        <w:tc>
          <w:tcPr>
            <w:tcW w:w="1555" w:type="dxa"/>
            <w:vAlign w:val="center"/>
          </w:tcPr>
          <w:p w:rsidR="007E43CF" w:rsidRPr="009D7C1B" w:rsidRDefault="007E43CF" w:rsidP="00671A17">
            <w:pPr>
              <w:pStyle w:val="ListParagraph"/>
              <w:spacing w:before="120" w:after="120" w:line="240" w:lineRule="auto"/>
              <w:ind w:left="0"/>
              <w:rPr>
                <w:rFonts w:ascii="Arial" w:hAnsi="Arial" w:cs="Arial"/>
                <w:b/>
                <w:color w:val="000000"/>
                <w:sz w:val="24"/>
                <w:szCs w:val="24"/>
              </w:rPr>
            </w:pPr>
            <w:r w:rsidRPr="009D7C1B">
              <w:rPr>
                <w:rFonts w:ascii="Arial" w:hAnsi="Arial" w:cs="Arial"/>
                <w:b/>
                <w:color w:val="000000"/>
                <w:sz w:val="24"/>
                <w:szCs w:val="24"/>
              </w:rPr>
              <w:t>Action No.</w:t>
            </w:r>
          </w:p>
        </w:tc>
        <w:tc>
          <w:tcPr>
            <w:tcW w:w="3685" w:type="dxa"/>
            <w:vAlign w:val="center"/>
          </w:tcPr>
          <w:p w:rsidR="007E43CF" w:rsidRPr="009D7C1B" w:rsidRDefault="007E43CF" w:rsidP="00671A17">
            <w:pPr>
              <w:pStyle w:val="ListParagraph"/>
              <w:spacing w:before="120" w:after="120" w:line="240" w:lineRule="auto"/>
              <w:ind w:left="0"/>
              <w:rPr>
                <w:rFonts w:ascii="Arial" w:hAnsi="Arial" w:cs="Arial"/>
                <w:b/>
                <w:color w:val="000000"/>
                <w:sz w:val="24"/>
                <w:szCs w:val="24"/>
              </w:rPr>
            </w:pPr>
            <w:r w:rsidRPr="009D7C1B">
              <w:rPr>
                <w:rFonts w:ascii="Arial" w:hAnsi="Arial" w:cs="Arial"/>
                <w:b/>
                <w:color w:val="000000"/>
                <w:sz w:val="24"/>
                <w:szCs w:val="24"/>
              </w:rPr>
              <w:t>Action</w:t>
            </w:r>
          </w:p>
        </w:tc>
        <w:tc>
          <w:tcPr>
            <w:tcW w:w="1985" w:type="dxa"/>
            <w:vAlign w:val="center"/>
          </w:tcPr>
          <w:p w:rsidR="007E43CF" w:rsidRPr="009D7C1B" w:rsidRDefault="007E43CF" w:rsidP="00671A17">
            <w:pPr>
              <w:pStyle w:val="ListParagraph"/>
              <w:spacing w:before="120" w:after="120" w:line="240" w:lineRule="auto"/>
              <w:ind w:left="0"/>
              <w:rPr>
                <w:rFonts w:ascii="Arial" w:hAnsi="Arial" w:cs="Arial"/>
                <w:b/>
                <w:color w:val="000000"/>
                <w:sz w:val="24"/>
                <w:szCs w:val="24"/>
              </w:rPr>
            </w:pPr>
            <w:r w:rsidRPr="009D7C1B">
              <w:rPr>
                <w:rFonts w:ascii="Arial" w:hAnsi="Arial" w:cs="Arial"/>
                <w:b/>
                <w:color w:val="000000"/>
                <w:sz w:val="24"/>
                <w:szCs w:val="24"/>
              </w:rPr>
              <w:t>Action by</w:t>
            </w:r>
          </w:p>
        </w:tc>
        <w:tc>
          <w:tcPr>
            <w:tcW w:w="1531" w:type="dxa"/>
            <w:vAlign w:val="center"/>
          </w:tcPr>
          <w:p w:rsidR="007E43CF" w:rsidRPr="009D7C1B" w:rsidRDefault="007E43CF" w:rsidP="00671A17">
            <w:pPr>
              <w:pStyle w:val="ListParagraph"/>
              <w:spacing w:before="120" w:after="12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Status</w:t>
            </w:r>
          </w:p>
        </w:tc>
      </w:tr>
      <w:tr w:rsidR="00B924F0" w:rsidRPr="00846D0A" w:rsidTr="002C5BE7">
        <w:tc>
          <w:tcPr>
            <w:tcW w:w="1555" w:type="dxa"/>
          </w:tcPr>
          <w:p w:rsidR="00B924F0" w:rsidRPr="00846D0A" w:rsidRDefault="00B924F0" w:rsidP="00671A17">
            <w:pPr>
              <w:spacing w:before="120" w:after="120" w:line="240" w:lineRule="auto"/>
              <w:rPr>
                <w:color w:val="0070C0"/>
              </w:rPr>
            </w:pPr>
            <w:r w:rsidRPr="00846D0A">
              <w:rPr>
                <w:rFonts w:ascii="Arial" w:hAnsi="Arial" w:cs="Arial"/>
                <w:color w:val="0070C0"/>
                <w:sz w:val="24"/>
                <w:szCs w:val="24"/>
              </w:rPr>
              <w:t>020818/</w:t>
            </w:r>
            <w:r w:rsidR="00AB0777">
              <w:rPr>
                <w:rFonts w:ascii="Arial" w:hAnsi="Arial" w:cs="Arial"/>
                <w:color w:val="0070C0"/>
                <w:sz w:val="24"/>
                <w:szCs w:val="24"/>
              </w:rPr>
              <w:t>04</w:t>
            </w:r>
          </w:p>
        </w:tc>
        <w:tc>
          <w:tcPr>
            <w:tcW w:w="3685" w:type="dxa"/>
          </w:tcPr>
          <w:p w:rsidR="00B924F0" w:rsidRPr="00846D0A" w:rsidRDefault="00846D0A" w:rsidP="00671A17">
            <w:pPr>
              <w:spacing w:before="120" w:after="120" w:line="240" w:lineRule="auto"/>
              <w:rPr>
                <w:rFonts w:ascii="Arial" w:hAnsi="Arial" w:cs="Arial"/>
                <w:color w:val="0070C0"/>
                <w:sz w:val="24"/>
                <w:szCs w:val="24"/>
              </w:rPr>
            </w:pPr>
            <w:r w:rsidRPr="00846D0A">
              <w:rPr>
                <w:rFonts w:ascii="Arial" w:hAnsi="Arial" w:cs="Arial"/>
                <w:b/>
                <w:color w:val="0070C0"/>
                <w:sz w:val="24"/>
                <w:szCs w:val="24"/>
              </w:rPr>
              <w:t>Learning and Organisational Development Annual Report:</w:t>
            </w:r>
            <w:r w:rsidRPr="00846D0A">
              <w:rPr>
                <w:rFonts w:ascii="Arial" w:hAnsi="Arial" w:cs="Arial"/>
                <w:color w:val="0070C0"/>
                <w:sz w:val="24"/>
                <w:szCs w:val="24"/>
              </w:rPr>
              <w:t xml:space="preserve"> Thank the Learning and Organisational Development Manager and team for producing an easy to read document</w:t>
            </w:r>
          </w:p>
        </w:tc>
        <w:tc>
          <w:tcPr>
            <w:tcW w:w="1985" w:type="dxa"/>
          </w:tcPr>
          <w:p w:rsidR="00B924F0" w:rsidRPr="00846D0A" w:rsidRDefault="00846D0A" w:rsidP="00671A17">
            <w:pPr>
              <w:pStyle w:val="ListParagraph"/>
              <w:spacing w:before="120" w:after="120" w:line="240" w:lineRule="auto"/>
              <w:ind w:left="0"/>
              <w:contextualSpacing w:val="0"/>
              <w:rPr>
                <w:rFonts w:ascii="Arial" w:hAnsi="Arial" w:cs="Arial"/>
                <w:color w:val="0070C0"/>
                <w:sz w:val="24"/>
                <w:szCs w:val="24"/>
              </w:rPr>
            </w:pPr>
            <w:r>
              <w:rPr>
                <w:rFonts w:ascii="Arial" w:hAnsi="Arial" w:cs="Arial"/>
                <w:color w:val="0070C0"/>
                <w:sz w:val="24"/>
                <w:szCs w:val="24"/>
              </w:rPr>
              <w:t>Gareth Adkins</w:t>
            </w:r>
          </w:p>
        </w:tc>
        <w:tc>
          <w:tcPr>
            <w:tcW w:w="1531" w:type="dxa"/>
          </w:tcPr>
          <w:p w:rsidR="00B924F0" w:rsidRPr="00846D0A" w:rsidRDefault="00B924F0" w:rsidP="00671A17">
            <w:pPr>
              <w:spacing w:before="120" w:after="120" w:line="240" w:lineRule="auto"/>
              <w:rPr>
                <w:color w:val="0070C0"/>
              </w:rPr>
            </w:pPr>
            <w:r w:rsidRPr="00846D0A">
              <w:rPr>
                <w:rFonts w:ascii="Arial" w:hAnsi="Arial" w:cs="Arial"/>
                <w:color w:val="0070C0"/>
                <w:sz w:val="24"/>
                <w:szCs w:val="24"/>
              </w:rPr>
              <w:t>NEW</w:t>
            </w:r>
          </w:p>
        </w:tc>
      </w:tr>
    </w:tbl>
    <w:p w:rsidR="007E43CF" w:rsidRDefault="007E43CF" w:rsidP="002C5BE7">
      <w:pPr>
        <w:pStyle w:val="ListParagraph"/>
        <w:spacing w:after="0" w:line="240" w:lineRule="auto"/>
        <w:ind w:left="709"/>
        <w:rPr>
          <w:rFonts w:ascii="Arial" w:hAnsi="Arial" w:cs="Arial"/>
          <w:sz w:val="24"/>
          <w:szCs w:val="24"/>
        </w:rPr>
      </w:pPr>
    </w:p>
    <w:p w:rsidR="00846D0A" w:rsidRDefault="00846D0A" w:rsidP="002C5BE7">
      <w:pPr>
        <w:pStyle w:val="ListParagraph"/>
        <w:spacing w:after="0" w:line="240" w:lineRule="auto"/>
        <w:ind w:left="709"/>
        <w:rPr>
          <w:rFonts w:ascii="Arial" w:hAnsi="Arial" w:cs="Arial"/>
          <w:b/>
          <w:sz w:val="24"/>
          <w:szCs w:val="24"/>
        </w:rPr>
      </w:pPr>
    </w:p>
    <w:p w:rsidR="004B2E41" w:rsidRPr="004B2E41" w:rsidRDefault="004B2E41" w:rsidP="002C5BE7">
      <w:pPr>
        <w:pStyle w:val="ListParagraph"/>
        <w:numPr>
          <w:ilvl w:val="1"/>
          <w:numId w:val="1"/>
        </w:numPr>
        <w:spacing w:after="0" w:line="240" w:lineRule="auto"/>
        <w:ind w:left="709" w:hanging="993"/>
        <w:rPr>
          <w:rFonts w:ascii="Arial" w:hAnsi="Arial" w:cs="Arial"/>
          <w:b/>
          <w:sz w:val="24"/>
          <w:szCs w:val="24"/>
        </w:rPr>
      </w:pPr>
      <w:r w:rsidRPr="004B2E41">
        <w:rPr>
          <w:rFonts w:ascii="Arial" w:hAnsi="Arial" w:cs="Arial"/>
          <w:b/>
          <w:sz w:val="24"/>
          <w:szCs w:val="24"/>
        </w:rPr>
        <w:t xml:space="preserve">Person Centred Committee </w:t>
      </w:r>
      <w:r w:rsidR="00E75ABD">
        <w:rPr>
          <w:rFonts w:ascii="Arial" w:hAnsi="Arial" w:cs="Arial"/>
          <w:b/>
          <w:sz w:val="24"/>
          <w:szCs w:val="24"/>
        </w:rPr>
        <w:t>Update</w:t>
      </w:r>
      <w:r w:rsidRPr="004B2E41">
        <w:rPr>
          <w:rFonts w:ascii="Arial" w:hAnsi="Arial" w:cs="Arial"/>
          <w:b/>
          <w:sz w:val="24"/>
          <w:szCs w:val="24"/>
        </w:rPr>
        <w:t xml:space="preserve"> </w:t>
      </w:r>
      <w:r w:rsidR="00E02F81">
        <w:rPr>
          <w:rFonts w:ascii="Arial" w:hAnsi="Arial" w:cs="Arial"/>
          <w:b/>
          <w:sz w:val="24"/>
          <w:szCs w:val="24"/>
        </w:rPr>
        <w:t xml:space="preserve">– </w:t>
      </w:r>
      <w:r w:rsidR="00E75ABD">
        <w:rPr>
          <w:rFonts w:ascii="Arial" w:hAnsi="Arial" w:cs="Arial"/>
          <w:b/>
          <w:sz w:val="24"/>
          <w:szCs w:val="24"/>
        </w:rPr>
        <w:t>24 July</w:t>
      </w:r>
      <w:r w:rsidR="00E02F81">
        <w:rPr>
          <w:rFonts w:ascii="Arial" w:hAnsi="Arial" w:cs="Arial"/>
          <w:b/>
          <w:sz w:val="24"/>
          <w:szCs w:val="24"/>
        </w:rPr>
        <w:t xml:space="preserve"> 2018</w:t>
      </w:r>
    </w:p>
    <w:p w:rsidR="004B2E41" w:rsidRPr="004B2E41" w:rsidRDefault="004B2E41" w:rsidP="002C5BE7">
      <w:pPr>
        <w:pStyle w:val="ListParagraph"/>
        <w:spacing w:after="0" w:line="240" w:lineRule="auto"/>
        <w:ind w:left="709" w:hanging="993"/>
        <w:rPr>
          <w:rFonts w:ascii="Arial" w:hAnsi="Arial" w:cs="Arial"/>
          <w:b/>
          <w:sz w:val="24"/>
          <w:szCs w:val="24"/>
        </w:rPr>
      </w:pPr>
    </w:p>
    <w:p w:rsidR="00620E62" w:rsidRDefault="00620E62" w:rsidP="002C5BE7">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KH presented the Pe</w:t>
      </w:r>
      <w:r w:rsidR="00E75ABD">
        <w:rPr>
          <w:rFonts w:ascii="Arial" w:hAnsi="Arial" w:cs="Arial"/>
          <w:sz w:val="24"/>
          <w:szCs w:val="24"/>
        </w:rPr>
        <w:t>rson Centred Committee update</w:t>
      </w:r>
      <w:r>
        <w:rPr>
          <w:rFonts w:ascii="Arial" w:hAnsi="Arial" w:cs="Arial"/>
          <w:sz w:val="24"/>
          <w:szCs w:val="24"/>
        </w:rPr>
        <w:t>.</w:t>
      </w:r>
    </w:p>
    <w:p w:rsidR="00846D0A" w:rsidRDefault="00846D0A" w:rsidP="002C5BE7">
      <w:pPr>
        <w:spacing w:after="0" w:line="240" w:lineRule="auto"/>
        <w:rPr>
          <w:rFonts w:ascii="Arial" w:hAnsi="Arial" w:cs="Arial"/>
          <w:sz w:val="24"/>
          <w:szCs w:val="24"/>
        </w:rPr>
      </w:pPr>
    </w:p>
    <w:p w:rsidR="00846D0A" w:rsidRPr="00403933" w:rsidRDefault="00846D0A" w:rsidP="002C5BE7">
      <w:pPr>
        <w:autoSpaceDE w:val="0"/>
        <w:autoSpaceDN w:val="0"/>
        <w:adjustRightInd w:val="0"/>
        <w:spacing w:after="0" w:line="240" w:lineRule="auto"/>
        <w:ind w:firstLine="709"/>
        <w:rPr>
          <w:rFonts w:ascii="Arial" w:hAnsi="Arial" w:cs="Arial"/>
          <w:sz w:val="24"/>
          <w:szCs w:val="24"/>
        </w:rPr>
      </w:pPr>
      <w:r w:rsidRPr="00403933">
        <w:rPr>
          <w:rFonts w:ascii="Arial" w:hAnsi="Arial" w:cs="Arial"/>
          <w:sz w:val="24"/>
          <w:szCs w:val="24"/>
        </w:rPr>
        <w:t>The Committee had discussed and noted:</w:t>
      </w:r>
    </w:p>
    <w:p w:rsidR="00846D0A" w:rsidRDefault="00846D0A" w:rsidP="00333109">
      <w:pPr>
        <w:pStyle w:val="ListParagraph"/>
        <w:numPr>
          <w:ilvl w:val="0"/>
          <w:numId w:val="7"/>
        </w:numPr>
        <w:spacing w:after="0" w:line="240" w:lineRule="auto"/>
        <w:rPr>
          <w:rFonts w:ascii="Arial" w:hAnsi="Arial" w:cs="Arial"/>
          <w:color w:val="000000" w:themeColor="text1"/>
          <w:sz w:val="24"/>
          <w:szCs w:val="24"/>
        </w:rPr>
      </w:pPr>
      <w:r>
        <w:rPr>
          <w:rFonts w:ascii="Arial" w:hAnsi="Arial" w:cs="Arial"/>
          <w:color w:val="000000" w:themeColor="text1"/>
          <w:sz w:val="24"/>
          <w:szCs w:val="24"/>
        </w:rPr>
        <w:t>Dignity at Work survey results.</w:t>
      </w:r>
    </w:p>
    <w:p w:rsidR="00846D0A" w:rsidRDefault="00846D0A" w:rsidP="00333109">
      <w:pPr>
        <w:pStyle w:val="ListParagraph"/>
        <w:numPr>
          <w:ilvl w:val="0"/>
          <w:numId w:val="7"/>
        </w:numPr>
        <w:spacing w:after="0" w:line="240" w:lineRule="auto"/>
        <w:rPr>
          <w:rFonts w:ascii="Arial" w:hAnsi="Arial" w:cs="Arial"/>
          <w:color w:val="000000" w:themeColor="text1"/>
          <w:sz w:val="24"/>
          <w:szCs w:val="24"/>
        </w:rPr>
      </w:pPr>
      <w:r>
        <w:rPr>
          <w:rFonts w:ascii="Arial" w:hAnsi="Arial" w:cs="Arial"/>
          <w:color w:val="000000" w:themeColor="text1"/>
          <w:sz w:val="24"/>
          <w:szCs w:val="24"/>
        </w:rPr>
        <w:t>Complaints Report.</w:t>
      </w:r>
    </w:p>
    <w:p w:rsidR="00846D0A" w:rsidRDefault="00846D0A" w:rsidP="00333109">
      <w:pPr>
        <w:pStyle w:val="ListParagraph"/>
        <w:numPr>
          <w:ilvl w:val="0"/>
          <w:numId w:val="7"/>
        </w:numPr>
        <w:spacing w:after="0" w:line="240" w:lineRule="auto"/>
        <w:rPr>
          <w:rFonts w:ascii="Arial" w:hAnsi="Arial" w:cs="Arial"/>
          <w:color w:val="000000" w:themeColor="text1"/>
          <w:sz w:val="24"/>
          <w:szCs w:val="24"/>
        </w:rPr>
      </w:pPr>
      <w:r>
        <w:rPr>
          <w:rFonts w:ascii="Arial" w:hAnsi="Arial" w:cs="Arial"/>
          <w:color w:val="000000" w:themeColor="text1"/>
          <w:sz w:val="24"/>
          <w:szCs w:val="24"/>
        </w:rPr>
        <w:t>Sickness absence.</w:t>
      </w:r>
    </w:p>
    <w:p w:rsidR="00846D0A" w:rsidRDefault="00846D0A" w:rsidP="00333109">
      <w:pPr>
        <w:pStyle w:val="ListParagraph"/>
        <w:numPr>
          <w:ilvl w:val="0"/>
          <w:numId w:val="7"/>
        </w:numPr>
        <w:spacing w:after="0" w:line="240" w:lineRule="auto"/>
        <w:rPr>
          <w:rFonts w:ascii="Arial" w:hAnsi="Arial" w:cs="Arial"/>
          <w:color w:val="000000" w:themeColor="text1"/>
          <w:sz w:val="24"/>
          <w:szCs w:val="24"/>
        </w:rPr>
      </w:pPr>
      <w:r>
        <w:rPr>
          <w:rFonts w:ascii="Arial" w:hAnsi="Arial" w:cs="Arial"/>
          <w:color w:val="000000" w:themeColor="text1"/>
          <w:sz w:val="24"/>
          <w:szCs w:val="24"/>
        </w:rPr>
        <w:t>Learning and Organisational Development Plan and Annual Report.</w:t>
      </w:r>
    </w:p>
    <w:p w:rsidR="00846D0A" w:rsidRPr="00403933" w:rsidRDefault="00846D0A" w:rsidP="00333109">
      <w:pPr>
        <w:pStyle w:val="ListParagraph"/>
        <w:numPr>
          <w:ilvl w:val="0"/>
          <w:numId w:val="7"/>
        </w:numPr>
        <w:spacing w:after="0" w:line="240" w:lineRule="auto"/>
        <w:rPr>
          <w:rFonts w:ascii="Arial" w:hAnsi="Arial" w:cs="Arial"/>
          <w:color w:val="000000" w:themeColor="text1"/>
          <w:sz w:val="24"/>
          <w:szCs w:val="24"/>
        </w:rPr>
      </w:pPr>
      <w:r>
        <w:rPr>
          <w:rFonts w:ascii="Arial" w:hAnsi="Arial" w:cs="Arial"/>
          <w:color w:val="000000" w:themeColor="text1"/>
          <w:sz w:val="24"/>
          <w:szCs w:val="24"/>
        </w:rPr>
        <w:t>Clinical Education Annual Report.</w:t>
      </w:r>
    </w:p>
    <w:p w:rsidR="00E7796B" w:rsidRDefault="00E7796B" w:rsidP="002C5BE7">
      <w:pPr>
        <w:pStyle w:val="ListParagraph"/>
        <w:spacing w:after="0" w:line="240" w:lineRule="auto"/>
        <w:ind w:left="709"/>
        <w:rPr>
          <w:rFonts w:ascii="Arial" w:hAnsi="Arial" w:cs="Arial"/>
          <w:sz w:val="24"/>
          <w:szCs w:val="24"/>
        </w:rPr>
      </w:pPr>
    </w:p>
    <w:p w:rsidR="004B2E41" w:rsidRPr="004B2E41" w:rsidRDefault="00E02F81" w:rsidP="002C5BE7">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 xml:space="preserve">The Board </w:t>
      </w:r>
      <w:r w:rsidR="002421A7">
        <w:rPr>
          <w:rFonts w:ascii="Arial" w:hAnsi="Arial" w:cs="Arial"/>
          <w:sz w:val="24"/>
          <w:szCs w:val="24"/>
        </w:rPr>
        <w:t xml:space="preserve">welcomed the briefing and </w:t>
      </w:r>
      <w:r>
        <w:rPr>
          <w:rFonts w:ascii="Arial" w:hAnsi="Arial" w:cs="Arial"/>
          <w:sz w:val="24"/>
          <w:szCs w:val="24"/>
        </w:rPr>
        <w:t xml:space="preserve">noted the </w:t>
      </w:r>
      <w:r w:rsidR="00E75ABD">
        <w:rPr>
          <w:rFonts w:ascii="Arial" w:hAnsi="Arial" w:cs="Arial"/>
          <w:sz w:val="24"/>
          <w:szCs w:val="24"/>
        </w:rPr>
        <w:t>update</w:t>
      </w:r>
      <w:r>
        <w:rPr>
          <w:rFonts w:ascii="Arial" w:hAnsi="Arial" w:cs="Arial"/>
          <w:sz w:val="24"/>
          <w:szCs w:val="24"/>
        </w:rPr>
        <w:t>.</w:t>
      </w:r>
    </w:p>
    <w:p w:rsidR="002843FB" w:rsidRDefault="002843FB" w:rsidP="002C5BE7">
      <w:pPr>
        <w:pStyle w:val="ListParagraph"/>
        <w:spacing w:after="0" w:line="240" w:lineRule="auto"/>
        <w:ind w:left="709" w:hanging="993"/>
        <w:rPr>
          <w:rFonts w:ascii="Arial" w:hAnsi="Arial" w:cs="Arial"/>
          <w:sz w:val="24"/>
          <w:szCs w:val="24"/>
        </w:rPr>
      </w:pPr>
    </w:p>
    <w:p w:rsidR="00671A17" w:rsidRDefault="00671A17" w:rsidP="002C5BE7">
      <w:pPr>
        <w:pStyle w:val="ListParagraph"/>
        <w:spacing w:after="0" w:line="240" w:lineRule="auto"/>
        <w:ind w:left="709" w:hanging="993"/>
        <w:rPr>
          <w:rFonts w:ascii="Arial" w:hAnsi="Arial" w:cs="Arial"/>
          <w:sz w:val="24"/>
          <w:szCs w:val="24"/>
        </w:rPr>
      </w:pPr>
    </w:p>
    <w:p w:rsidR="002843FB" w:rsidRDefault="00BF6F80" w:rsidP="002C5BE7">
      <w:pPr>
        <w:pStyle w:val="ListParagraph"/>
        <w:numPr>
          <w:ilvl w:val="0"/>
          <w:numId w:val="1"/>
        </w:numPr>
        <w:spacing w:after="0" w:line="240" w:lineRule="auto"/>
        <w:ind w:left="709" w:hanging="993"/>
        <w:rPr>
          <w:rFonts w:ascii="Arial" w:hAnsi="Arial" w:cs="Arial"/>
          <w:b/>
          <w:sz w:val="24"/>
          <w:szCs w:val="24"/>
        </w:rPr>
      </w:pPr>
      <w:r>
        <w:rPr>
          <w:rFonts w:ascii="Arial" w:hAnsi="Arial" w:cs="Arial"/>
          <w:b/>
          <w:sz w:val="24"/>
          <w:szCs w:val="24"/>
        </w:rPr>
        <w:t xml:space="preserve"> Safe</w:t>
      </w:r>
    </w:p>
    <w:p w:rsidR="002843FB" w:rsidRDefault="002843FB" w:rsidP="002C5BE7">
      <w:pPr>
        <w:pStyle w:val="ListParagraph"/>
        <w:spacing w:after="0" w:line="240" w:lineRule="auto"/>
        <w:ind w:left="709" w:hanging="993"/>
        <w:rPr>
          <w:rFonts w:ascii="Arial" w:hAnsi="Arial" w:cs="Arial"/>
          <w:b/>
          <w:sz w:val="24"/>
          <w:szCs w:val="24"/>
        </w:rPr>
      </w:pPr>
    </w:p>
    <w:p w:rsidR="00E7796B" w:rsidRDefault="004B2E41" w:rsidP="002C5BE7">
      <w:pPr>
        <w:pStyle w:val="ListParagraph"/>
        <w:numPr>
          <w:ilvl w:val="1"/>
          <w:numId w:val="1"/>
        </w:numPr>
        <w:spacing w:after="0" w:line="240" w:lineRule="auto"/>
        <w:ind w:left="709" w:hanging="993"/>
        <w:rPr>
          <w:rFonts w:ascii="Arial" w:hAnsi="Arial" w:cs="Arial"/>
          <w:b/>
          <w:sz w:val="24"/>
          <w:szCs w:val="24"/>
        </w:rPr>
      </w:pPr>
      <w:r w:rsidRPr="00E7796B">
        <w:rPr>
          <w:rFonts w:ascii="Arial" w:hAnsi="Arial" w:cs="Arial"/>
          <w:b/>
          <w:sz w:val="24"/>
          <w:szCs w:val="24"/>
        </w:rPr>
        <w:t>Healthcare Associated Infection Reporting Template (HAIRT)</w:t>
      </w:r>
      <w:r w:rsidR="00E7796B">
        <w:rPr>
          <w:rFonts w:ascii="Arial" w:hAnsi="Arial" w:cs="Arial"/>
          <w:b/>
          <w:sz w:val="24"/>
          <w:szCs w:val="24"/>
        </w:rPr>
        <w:t xml:space="preserve"> – March 2018</w:t>
      </w:r>
    </w:p>
    <w:p w:rsidR="002843FB" w:rsidRDefault="00E7796B" w:rsidP="002C5BE7">
      <w:pPr>
        <w:pStyle w:val="ListParagraph"/>
        <w:spacing w:after="0" w:line="240" w:lineRule="auto"/>
        <w:ind w:left="709"/>
        <w:rPr>
          <w:rFonts w:ascii="Arial" w:hAnsi="Arial" w:cs="Arial"/>
          <w:b/>
          <w:sz w:val="24"/>
          <w:szCs w:val="24"/>
        </w:rPr>
      </w:pPr>
      <w:r w:rsidRPr="00E7796B">
        <w:rPr>
          <w:rFonts w:ascii="Arial" w:hAnsi="Arial" w:cs="Arial"/>
          <w:b/>
          <w:sz w:val="24"/>
          <w:szCs w:val="24"/>
        </w:rPr>
        <w:t xml:space="preserve"> </w:t>
      </w:r>
    </w:p>
    <w:p w:rsidR="00DF1E35" w:rsidRDefault="00846D0A" w:rsidP="002C5BE7">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MH</w:t>
      </w:r>
      <w:r w:rsidR="00DF1E35">
        <w:rPr>
          <w:rFonts w:ascii="Arial" w:hAnsi="Arial" w:cs="Arial"/>
          <w:sz w:val="24"/>
          <w:szCs w:val="24"/>
        </w:rPr>
        <w:t xml:space="preserve"> presented the HAIRT for discussion and approval, highlighting the following:</w:t>
      </w:r>
    </w:p>
    <w:p w:rsidR="00DF1E35" w:rsidRDefault="00DF1E35" w:rsidP="002C5BE7">
      <w:pPr>
        <w:pStyle w:val="ListParagraph"/>
        <w:spacing w:after="0" w:line="240" w:lineRule="auto"/>
        <w:ind w:left="709" w:hanging="993"/>
        <w:rPr>
          <w:rFonts w:ascii="Arial" w:hAnsi="Arial" w:cs="Arial"/>
          <w:sz w:val="24"/>
          <w:szCs w:val="24"/>
        </w:rPr>
      </w:pPr>
    </w:p>
    <w:p w:rsidR="00846D0A" w:rsidRPr="00E84246" w:rsidRDefault="00846D0A" w:rsidP="00333109">
      <w:pPr>
        <w:pStyle w:val="ListParagraph"/>
        <w:numPr>
          <w:ilvl w:val="0"/>
          <w:numId w:val="8"/>
        </w:numPr>
        <w:spacing w:after="0" w:line="240" w:lineRule="auto"/>
        <w:rPr>
          <w:rFonts w:ascii="Arial" w:hAnsi="Arial" w:cs="Arial"/>
          <w:color w:val="000000" w:themeColor="text1"/>
          <w:sz w:val="24"/>
          <w:szCs w:val="24"/>
        </w:rPr>
      </w:pPr>
      <w:r w:rsidRPr="00E84246">
        <w:rPr>
          <w:rFonts w:ascii="Arial" w:hAnsi="Arial" w:cs="Arial"/>
          <w:color w:val="000000" w:themeColor="text1"/>
          <w:sz w:val="24"/>
          <w:szCs w:val="24"/>
        </w:rPr>
        <w:t>There were no cases of Staphylococcus Aureus Bacteremia or Clostridium Difficile.</w:t>
      </w:r>
    </w:p>
    <w:p w:rsidR="00846D0A" w:rsidRPr="00E84246" w:rsidRDefault="00846D0A" w:rsidP="00333109">
      <w:pPr>
        <w:pStyle w:val="ListParagraph"/>
        <w:numPr>
          <w:ilvl w:val="0"/>
          <w:numId w:val="8"/>
        </w:numPr>
        <w:spacing w:after="0" w:line="240" w:lineRule="auto"/>
        <w:rPr>
          <w:rFonts w:ascii="Arial" w:hAnsi="Arial" w:cs="Arial"/>
          <w:color w:val="000000" w:themeColor="text1"/>
          <w:sz w:val="24"/>
          <w:szCs w:val="24"/>
        </w:rPr>
      </w:pPr>
      <w:r w:rsidRPr="00E84246">
        <w:rPr>
          <w:rFonts w:ascii="Arial" w:hAnsi="Arial" w:cs="Arial"/>
          <w:color w:val="000000" w:themeColor="text1"/>
          <w:sz w:val="24"/>
          <w:szCs w:val="24"/>
        </w:rPr>
        <w:t xml:space="preserve">Hand Hygiene compliance remained high at 98% with Medical Staff compliance increasing </w:t>
      </w:r>
      <w:r w:rsidRPr="00E84246">
        <w:rPr>
          <w:rFonts w:ascii="Arial" w:hAnsi="Arial" w:cs="Arial"/>
          <w:bCs/>
          <w:sz w:val="24"/>
          <w:szCs w:val="24"/>
        </w:rPr>
        <w:t xml:space="preserve">from 92% to 96% in May. </w:t>
      </w:r>
      <w:r w:rsidRPr="00E84246">
        <w:rPr>
          <w:rFonts w:ascii="Arial" w:hAnsi="Arial" w:cs="Arial"/>
          <w:sz w:val="24"/>
          <w:szCs w:val="24"/>
        </w:rPr>
        <w:t>The current escalation process for repeated non-compliance has undergone review and wider consultation with Senior Charge Nurses and the final version is nearing completion.</w:t>
      </w:r>
    </w:p>
    <w:p w:rsidR="00846D0A" w:rsidRPr="00E84246" w:rsidRDefault="00846D0A" w:rsidP="00333109">
      <w:pPr>
        <w:pStyle w:val="ListParagraph"/>
        <w:numPr>
          <w:ilvl w:val="0"/>
          <w:numId w:val="8"/>
        </w:numPr>
        <w:spacing w:after="0" w:line="240" w:lineRule="auto"/>
        <w:rPr>
          <w:rFonts w:ascii="Arial" w:hAnsi="Arial" w:cs="Arial"/>
          <w:color w:val="000000" w:themeColor="text1"/>
          <w:sz w:val="24"/>
          <w:szCs w:val="24"/>
        </w:rPr>
      </w:pPr>
      <w:r w:rsidRPr="00E84246">
        <w:rPr>
          <w:rFonts w:ascii="Arial" w:hAnsi="Arial" w:cs="Arial"/>
          <w:color w:val="000000" w:themeColor="text1"/>
          <w:sz w:val="24"/>
          <w:szCs w:val="24"/>
        </w:rPr>
        <w:t>Cleaning and the Healthcare Environment</w:t>
      </w:r>
      <w:r>
        <w:rPr>
          <w:rFonts w:ascii="Arial" w:hAnsi="Arial" w:cs="Arial"/>
          <w:color w:val="000000" w:themeColor="text1"/>
          <w:sz w:val="24"/>
          <w:szCs w:val="24"/>
        </w:rPr>
        <w:t xml:space="preserve"> was high at 98.95% in both H</w:t>
      </w:r>
      <w:r w:rsidRPr="00E84246">
        <w:rPr>
          <w:rFonts w:ascii="Arial" w:hAnsi="Arial" w:cs="Arial"/>
          <w:color w:val="000000" w:themeColor="text1"/>
          <w:sz w:val="24"/>
          <w:szCs w:val="24"/>
        </w:rPr>
        <w:t>ousekeeping and Estates.</w:t>
      </w:r>
    </w:p>
    <w:p w:rsidR="00846D0A" w:rsidRPr="00E84246" w:rsidRDefault="00846D0A" w:rsidP="00333109">
      <w:pPr>
        <w:pStyle w:val="ListParagraph"/>
        <w:numPr>
          <w:ilvl w:val="0"/>
          <w:numId w:val="8"/>
        </w:numPr>
        <w:spacing w:after="0" w:line="240" w:lineRule="auto"/>
        <w:rPr>
          <w:rFonts w:ascii="Arial" w:hAnsi="Arial" w:cs="Arial"/>
          <w:color w:val="000000" w:themeColor="text1"/>
          <w:sz w:val="24"/>
          <w:szCs w:val="24"/>
        </w:rPr>
      </w:pPr>
      <w:r w:rsidRPr="00E84246">
        <w:rPr>
          <w:rFonts w:ascii="Arial" w:hAnsi="Arial" w:cs="Arial"/>
          <w:color w:val="000000" w:themeColor="text1"/>
          <w:sz w:val="24"/>
          <w:szCs w:val="24"/>
        </w:rPr>
        <w:lastRenderedPageBreak/>
        <w:t xml:space="preserve">Surgical Site Infections </w:t>
      </w:r>
      <w:r w:rsidR="003321F9">
        <w:rPr>
          <w:rFonts w:ascii="Arial" w:hAnsi="Arial" w:cs="Arial"/>
          <w:color w:val="000000" w:themeColor="text1"/>
          <w:sz w:val="24"/>
          <w:szCs w:val="24"/>
        </w:rPr>
        <w:t xml:space="preserve">(SSI) </w:t>
      </w:r>
      <w:r w:rsidRPr="00E84246">
        <w:rPr>
          <w:rFonts w:ascii="Arial" w:hAnsi="Arial" w:cs="Arial"/>
          <w:color w:val="000000" w:themeColor="text1"/>
          <w:sz w:val="24"/>
          <w:szCs w:val="24"/>
        </w:rPr>
        <w:t>were within control limits for hip and knee surgery</w:t>
      </w:r>
      <w:r w:rsidR="00042CA1">
        <w:rPr>
          <w:rFonts w:ascii="Arial" w:hAnsi="Arial" w:cs="Arial"/>
          <w:color w:val="000000" w:themeColor="text1"/>
          <w:sz w:val="24"/>
          <w:szCs w:val="24"/>
        </w:rPr>
        <w:t>.</w:t>
      </w:r>
      <w:r w:rsidRPr="00E84246">
        <w:rPr>
          <w:rFonts w:ascii="Arial" w:hAnsi="Arial" w:cs="Arial"/>
          <w:color w:val="000000" w:themeColor="text1"/>
          <w:sz w:val="24"/>
          <w:szCs w:val="24"/>
        </w:rPr>
        <w:t xml:space="preserve"> </w:t>
      </w:r>
      <w:r w:rsidR="00042CA1">
        <w:rPr>
          <w:rFonts w:ascii="Arial" w:hAnsi="Arial" w:cs="Arial"/>
          <w:color w:val="000000" w:themeColor="text1"/>
          <w:sz w:val="24"/>
          <w:szCs w:val="24"/>
        </w:rPr>
        <w:t xml:space="preserve">However, </w:t>
      </w:r>
      <w:r w:rsidRPr="00E84246">
        <w:rPr>
          <w:rFonts w:ascii="Arial" w:hAnsi="Arial" w:cs="Arial"/>
          <w:sz w:val="24"/>
          <w:szCs w:val="24"/>
        </w:rPr>
        <w:t xml:space="preserve">Cardiac surgery breached its upper control limits in February. No commonalities in surgeon, theatre or organism </w:t>
      </w:r>
      <w:r>
        <w:rPr>
          <w:rFonts w:ascii="Arial" w:hAnsi="Arial" w:cs="Arial"/>
          <w:sz w:val="24"/>
          <w:szCs w:val="24"/>
        </w:rPr>
        <w:t>have been identified</w:t>
      </w:r>
      <w:r w:rsidRPr="00E84246">
        <w:rPr>
          <w:rFonts w:ascii="Arial" w:hAnsi="Arial" w:cs="Arial"/>
          <w:sz w:val="24"/>
          <w:szCs w:val="24"/>
        </w:rPr>
        <w:t xml:space="preserve">. The </w:t>
      </w:r>
      <w:r>
        <w:rPr>
          <w:rFonts w:ascii="Arial" w:hAnsi="Arial" w:cs="Arial"/>
          <w:sz w:val="24"/>
          <w:szCs w:val="24"/>
        </w:rPr>
        <w:t>Prevention and Control of Infection Team</w:t>
      </w:r>
      <w:r w:rsidRPr="00E84246">
        <w:rPr>
          <w:rFonts w:ascii="Arial" w:hAnsi="Arial" w:cs="Arial"/>
          <w:sz w:val="24"/>
          <w:szCs w:val="24"/>
        </w:rPr>
        <w:t xml:space="preserve"> are collaborating with Tissue Viability, S</w:t>
      </w:r>
      <w:r w:rsidR="003321F9">
        <w:rPr>
          <w:rFonts w:ascii="Arial" w:hAnsi="Arial" w:cs="Arial"/>
          <w:sz w:val="24"/>
          <w:szCs w:val="24"/>
        </w:rPr>
        <w:t xml:space="preserve">enior </w:t>
      </w:r>
      <w:r w:rsidRPr="00E84246">
        <w:rPr>
          <w:rFonts w:ascii="Arial" w:hAnsi="Arial" w:cs="Arial"/>
          <w:sz w:val="24"/>
          <w:szCs w:val="24"/>
        </w:rPr>
        <w:t>C</w:t>
      </w:r>
      <w:r w:rsidR="003321F9">
        <w:rPr>
          <w:rFonts w:ascii="Arial" w:hAnsi="Arial" w:cs="Arial"/>
          <w:sz w:val="24"/>
          <w:szCs w:val="24"/>
        </w:rPr>
        <w:t xml:space="preserve">harge </w:t>
      </w:r>
      <w:r w:rsidRPr="00E84246">
        <w:rPr>
          <w:rFonts w:ascii="Arial" w:hAnsi="Arial" w:cs="Arial"/>
          <w:sz w:val="24"/>
          <w:szCs w:val="24"/>
        </w:rPr>
        <w:t>N</w:t>
      </w:r>
      <w:r w:rsidR="003321F9">
        <w:rPr>
          <w:rFonts w:ascii="Arial" w:hAnsi="Arial" w:cs="Arial"/>
          <w:sz w:val="24"/>
          <w:szCs w:val="24"/>
        </w:rPr>
        <w:t>urses</w:t>
      </w:r>
      <w:r w:rsidRPr="00E84246">
        <w:rPr>
          <w:rFonts w:ascii="Arial" w:hAnsi="Arial" w:cs="Arial"/>
          <w:sz w:val="24"/>
          <w:szCs w:val="24"/>
        </w:rPr>
        <w:t>, Nurse Practitioners and Clinical Governance Lead</w:t>
      </w:r>
      <w:r w:rsidR="003321F9">
        <w:rPr>
          <w:rFonts w:ascii="Arial" w:hAnsi="Arial" w:cs="Arial"/>
          <w:sz w:val="24"/>
          <w:szCs w:val="24"/>
        </w:rPr>
        <w:t>s</w:t>
      </w:r>
      <w:r w:rsidRPr="00E84246">
        <w:rPr>
          <w:rFonts w:ascii="Arial" w:hAnsi="Arial" w:cs="Arial"/>
          <w:sz w:val="24"/>
          <w:szCs w:val="24"/>
        </w:rPr>
        <w:t xml:space="preserve"> to review and optimise practice to further promote SSI prevention. </w:t>
      </w:r>
    </w:p>
    <w:p w:rsidR="00DF1E35" w:rsidRDefault="00DF1E35" w:rsidP="002C5BE7">
      <w:pPr>
        <w:pStyle w:val="ListParagraph"/>
        <w:spacing w:after="0" w:line="240" w:lineRule="auto"/>
        <w:ind w:left="709" w:hanging="993"/>
        <w:rPr>
          <w:rFonts w:ascii="Arial" w:hAnsi="Arial" w:cs="Arial"/>
          <w:sz w:val="24"/>
          <w:szCs w:val="24"/>
        </w:rPr>
      </w:pPr>
    </w:p>
    <w:p w:rsidR="00846D0A" w:rsidRDefault="00846D0A" w:rsidP="002C5BE7">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 xml:space="preserve">JY commented that there was a detailed discussion at the Clinical Governance Committee about Surgical Site Infections </w:t>
      </w:r>
      <w:r w:rsidR="003321F9">
        <w:rPr>
          <w:rFonts w:ascii="Arial" w:hAnsi="Arial" w:cs="Arial"/>
          <w:sz w:val="24"/>
          <w:szCs w:val="24"/>
        </w:rPr>
        <w:t xml:space="preserve">at which </w:t>
      </w:r>
      <w:r>
        <w:rPr>
          <w:rFonts w:ascii="Arial" w:hAnsi="Arial" w:cs="Arial"/>
          <w:sz w:val="24"/>
          <w:szCs w:val="24"/>
        </w:rPr>
        <w:t xml:space="preserve">AMC explained that </w:t>
      </w:r>
      <w:r w:rsidR="003E679E">
        <w:rPr>
          <w:rFonts w:ascii="Arial" w:hAnsi="Arial" w:cs="Arial"/>
          <w:sz w:val="24"/>
          <w:szCs w:val="24"/>
        </w:rPr>
        <w:t>sometimes you get a peak which cannot be explained.</w:t>
      </w:r>
    </w:p>
    <w:p w:rsidR="00846D0A" w:rsidRDefault="00846D0A" w:rsidP="002C5BE7">
      <w:pPr>
        <w:pStyle w:val="ListParagraph"/>
        <w:spacing w:after="0" w:line="240" w:lineRule="auto"/>
        <w:ind w:left="709"/>
        <w:rPr>
          <w:rFonts w:ascii="Arial" w:hAnsi="Arial" w:cs="Arial"/>
          <w:sz w:val="24"/>
          <w:szCs w:val="24"/>
        </w:rPr>
      </w:pPr>
    </w:p>
    <w:p w:rsidR="002843FB" w:rsidRPr="007977BA" w:rsidRDefault="00DF1E35" w:rsidP="002C5BE7">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The Board approved the HAIRT and its publication on the website.</w:t>
      </w:r>
      <w:r w:rsidR="00427048" w:rsidRPr="007977BA">
        <w:rPr>
          <w:rFonts w:ascii="Arial" w:hAnsi="Arial" w:cs="Arial"/>
          <w:sz w:val="24"/>
          <w:szCs w:val="24"/>
        </w:rPr>
        <w:br/>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5"/>
        <w:gridCol w:w="3685"/>
        <w:gridCol w:w="2004"/>
        <w:gridCol w:w="1531"/>
      </w:tblGrid>
      <w:tr w:rsidR="000146CC" w:rsidRPr="009D7C1B" w:rsidTr="002C5BE7">
        <w:tc>
          <w:tcPr>
            <w:tcW w:w="1555" w:type="dxa"/>
          </w:tcPr>
          <w:p w:rsidR="000146CC" w:rsidRPr="009D7C1B" w:rsidRDefault="000146CC" w:rsidP="00671A17">
            <w:pPr>
              <w:pStyle w:val="ListParagraph"/>
              <w:spacing w:before="120" w:after="12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Action No.</w:t>
            </w:r>
          </w:p>
        </w:tc>
        <w:tc>
          <w:tcPr>
            <w:tcW w:w="3685" w:type="dxa"/>
          </w:tcPr>
          <w:p w:rsidR="000146CC" w:rsidRPr="009D7C1B" w:rsidRDefault="000146CC" w:rsidP="00671A17">
            <w:pPr>
              <w:pStyle w:val="ListParagraph"/>
              <w:spacing w:before="120" w:after="12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Action</w:t>
            </w:r>
          </w:p>
        </w:tc>
        <w:tc>
          <w:tcPr>
            <w:tcW w:w="2004" w:type="dxa"/>
          </w:tcPr>
          <w:p w:rsidR="000146CC" w:rsidRPr="009D7C1B" w:rsidRDefault="000146CC" w:rsidP="00671A17">
            <w:pPr>
              <w:pStyle w:val="ListParagraph"/>
              <w:spacing w:before="120" w:after="12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Action by</w:t>
            </w:r>
          </w:p>
        </w:tc>
        <w:tc>
          <w:tcPr>
            <w:tcW w:w="1531" w:type="dxa"/>
          </w:tcPr>
          <w:p w:rsidR="000146CC" w:rsidRPr="009D7C1B" w:rsidRDefault="000146CC" w:rsidP="00671A17">
            <w:pPr>
              <w:pStyle w:val="ListParagraph"/>
              <w:spacing w:before="120" w:after="12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Status</w:t>
            </w:r>
          </w:p>
        </w:tc>
      </w:tr>
      <w:tr w:rsidR="000146CC" w:rsidRPr="009D7C1B" w:rsidTr="002C5BE7">
        <w:tc>
          <w:tcPr>
            <w:tcW w:w="1555" w:type="dxa"/>
          </w:tcPr>
          <w:p w:rsidR="000146CC" w:rsidRPr="009D7C1B" w:rsidRDefault="00B924F0" w:rsidP="00EB2FC8">
            <w:pPr>
              <w:pStyle w:val="ListParagraph"/>
              <w:spacing w:before="120" w:after="120" w:line="240" w:lineRule="auto"/>
              <w:ind w:left="0"/>
              <w:rPr>
                <w:rFonts w:ascii="Arial" w:hAnsi="Arial" w:cs="Arial"/>
                <w:color w:val="0070C0"/>
                <w:sz w:val="24"/>
                <w:szCs w:val="24"/>
              </w:rPr>
            </w:pPr>
            <w:r>
              <w:rPr>
                <w:rFonts w:ascii="Arial" w:hAnsi="Arial" w:cs="Arial"/>
                <w:color w:val="0070C0"/>
                <w:sz w:val="24"/>
                <w:szCs w:val="24"/>
              </w:rPr>
              <w:t>020818/</w:t>
            </w:r>
            <w:r w:rsidR="00AB0777">
              <w:rPr>
                <w:rFonts w:ascii="Arial" w:hAnsi="Arial" w:cs="Arial"/>
                <w:color w:val="0070C0"/>
                <w:sz w:val="24"/>
                <w:szCs w:val="24"/>
              </w:rPr>
              <w:t>0</w:t>
            </w:r>
            <w:r w:rsidR="00EB2FC8">
              <w:rPr>
                <w:rFonts w:ascii="Arial" w:hAnsi="Arial" w:cs="Arial"/>
                <w:color w:val="0070C0"/>
                <w:sz w:val="24"/>
                <w:szCs w:val="24"/>
              </w:rPr>
              <w:t>5</w:t>
            </w:r>
          </w:p>
        </w:tc>
        <w:tc>
          <w:tcPr>
            <w:tcW w:w="3685" w:type="dxa"/>
          </w:tcPr>
          <w:p w:rsidR="000146CC" w:rsidRPr="009D7C1B" w:rsidRDefault="00DF1E35" w:rsidP="00671A17">
            <w:pPr>
              <w:pStyle w:val="ListParagraph"/>
              <w:spacing w:before="120" w:after="120" w:line="240" w:lineRule="auto"/>
              <w:ind w:left="0"/>
              <w:contextualSpacing w:val="0"/>
              <w:rPr>
                <w:rFonts w:ascii="Arial" w:hAnsi="Arial" w:cs="Arial"/>
                <w:b/>
                <w:color w:val="0070C0"/>
                <w:sz w:val="24"/>
                <w:szCs w:val="24"/>
              </w:rPr>
            </w:pPr>
            <w:r w:rsidRPr="009D7C1B">
              <w:rPr>
                <w:rFonts w:ascii="Arial" w:hAnsi="Arial" w:cs="Arial"/>
                <w:b/>
                <w:color w:val="0070C0"/>
                <w:sz w:val="24"/>
                <w:szCs w:val="24"/>
              </w:rPr>
              <w:t>HAIRT:</w:t>
            </w:r>
          </w:p>
          <w:p w:rsidR="00DF1E35" w:rsidRPr="009D7C1B" w:rsidRDefault="00DF1E35" w:rsidP="00671A17">
            <w:pPr>
              <w:pStyle w:val="ListParagraph"/>
              <w:spacing w:before="120" w:after="120" w:line="240" w:lineRule="auto"/>
              <w:ind w:left="0"/>
              <w:contextualSpacing w:val="0"/>
              <w:rPr>
                <w:rFonts w:ascii="Arial" w:hAnsi="Arial" w:cs="Arial"/>
                <w:color w:val="0070C0"/>
                <w:sz w:val="24"/>
                <w:szCs w:val="24"/>
              </w:rPr>
            </w:pPr>
            <w:r w:rsidRPr="009D7C1B">
              <w:rPr>
                <w:rFonts w:ascii="Arial" w:hAnsi="Arial" w:cs="Arial"/>
                <w:color w:val="0070C0"/>
                <w:sz w:val="24"/>
                <w:szCs w:val="24"/>
              </w:rPr>
              <w:t>Publish HAIRT on website</w:t>
            </w:r>
          </w:p>
        </w:tc>
        <w:tc>
          <w:tcPr>
            <w:tcW w:w="2004" w:type="dxa"/>
          </w:tcPr>
          <w:p w:rsidR="000146CC" w:rsidRPr="009D7C1B" w:rsidRDefault="00DF1E35" w:rsidP="00671A17">
            <w:pPr>
              <w:pStyle w:val="ListParagraph"/>
              <w:spacing w:before="120" w:after="120" w:line="240" w:lineRule="auto"/>
              <w:ind w:left="0"/>
              <w:contextualSpacing w:val="0"/>
              <w:rPr>
                <w:rFonts w:ascii="Arial" w:hAnsi="Arial" w:cs="Arial"/>
                <w:color w:val="0070C0"/>
                <w:sz w:val="24"/>
                <w:szCs w:val="24"/>
              </w:rPr>
            </w:pPr>
            <w:r w:rsidRPr="009D7C1B">
              <w:rPr>
                <w:rFonts w:ascii="Arial" w:hAnsi="Arial" w:cs="Arial"/>
                <w:color w:val="0070C0"/>
                <w:sz w:val="24"/>
                <w:szCs w:val="24"/>
              </w:rPr>
              <w:t>Anne Marie Cavanagh/ Communications</w:t>
            </w:r>
          </w:p>
        </w:tc>
        <w:tc>
          <w:tcPr>
            <w:tcW w:w="1531" w:type="dxa"/>
          </w:tcPr>
          <w:p w:rsidR="000146CC" w:rsidRPr="009D7C1B" w:rsidRDefault="00DF1E35" w:rsidP="00671A17">
            <w:pPr>
              <w:pStyle w:val="ListParagraph"/>
              <w:spacing w:before="120" w:after="120" w:line="240" w:lineRule="auto"/>
              <w:ind w:left="0"/>
              <w:contextualSpacing w:val="0"/>
              <w:rPr>
                <w:rFonts w:ascii="Arial" w:hAnsi="Arial" w:cs="Arial"/>
                <w:color w:val="0070C0"/>
                <w:sz w:val="24"/>
                <w:szCs w:val="24"/>
              </w:rPr>
            </w:pPr>
            <w:r w:rsidRPr="009D7C1B">
              <w:rPr>
                <w:rFonts w:ascii="Arial" w:hAnsi="Arial" w:cs="Arial"/>
                <w:color w:val="0070C0"/>
                <w:sz w:val="24"/>
                <w:szCs w:val="24"/>
              </w:rPr>
              <w:t>NEW</w:t>
            </w:r>
          </w:p>
        </w:tc>
      </w:tr>
    </w:tbl>
    <w:p w:rsidR="002843FB" w:rsidRDefault="002843FB" w:rsidP="002C5BE7">
      <w:pPr>
        <w:pStyle w:val="ListParagraph"/>
        <w:spacing w:after="0" w:line="240" w:lineRule="auto"/>
        <w:ind w:left="1134"/>
        <w:rPr>
          <w:rFonts w:ascii="Arial" w:hAnsi="Arial" w:cs="Arial"/>
          <w:b/>
          <w:sz w:val="24"/>
          <w:szCs w:val="24"/>
        </w:rPr>
      </w:pPr>
    </w:p>
    <w:p w:rsidR="00671A17" w:rsidRDefault="00671A17" w:rsidP="002C5BE7">
      <w:pPr>
        <w:pStyle w:val="ListParagraph"/>
        <w:spacing w:after="0" w:line="240" w:lineRule="auto"/>
        <w:ind w:left="1134"/>
        <w:rPr>
          <w:rFonts w:ascii="Arial" w:hAnsi="Arial" w:cs="Arial"/>
          <w:b/>
          <w:sz w:val="24"/>
          <w:szCs w:val="24"/>
        </w:rPr>
      </w:pPr>
    </w:p>
    <w:p w:rsidR="002843FB" w:rsidRDefault="00E75ABD" w:rsidP="002C5BE7">
      <w:pPr>
        <w:pStyle w:val="ListParagraph"/>
        <w:numPr>
          <w:ilvl w:val="1"/>
          <w:numId w:val="1"/>
        </w:numPr>
        <w:spacing w:after="0" w:line="240" w:lineRule="auto"/>
        <w:ind w:left="709" w:hanging="993"/>
        <w:rPr>
          <w:rFonts w:ascii="Arial" w:hAnsi="Arial" w:cs="Arial"/>
          <w:b/>
          <w:sz w:val="24"/>
          <w:szCs w:val="24"/>
        </w:rPr>
      </w:pPr>
      <w:r>
        <w:rPr>
          <w:rFonts w:ascii="Arial" w:hAnsi="Arial" w:cs="Arial"/>
          <w:b/>
          <w:sz w:val="24"/>
          <w:szCs w:val="24"/>
        </w:rPr>
        <w:t>Response to NHS Tayside issue</w:t>
      </w:r>
    </w:p>
    <w:p w:rsidR="00E75ABD" w:rsidRDefault="00E75ABD" w:rsidP="002C5BE7">
      <w:pPr>
        <w:pStyle w:val="ListParagraph"/>
        <w:spacing w:after="0" w:line="240" w:lineRule="auto"/>
        <w:ind w:left="709"/>
        <w:rPr>
          <w:rFonts w:ascii="Arial" w:hAnsi="Arial" w:cs="Arial"/>
          <w:b/>
          <w:sz w:val="24"/>
          <w:szCs w:val="24"/>
        </w:rPr>
      </w:pPr>
    </w:p>
    <w:p w:rsidR="00E75ABD" w:rsidRDefault="00671A17" w:rsidP="002C5BE7">
      <w:pPr>
        <w:pStyle w:val="ListParagraph"/>
        <w:numPr>
          <w:ilvl w:val="2"/>
          <w:numId w:val="1"/>
        </w:numPr>
        <w:spacing w:after="0" w:line="240" w:lineRule="auto"/>
        <w:ind w:left="709" w:hanging="993"/>
        <w:rPr>
          <w:rFonts w:ascii="Arial" w:hAnsi="Arial" w:cs="Arial"/>
          <w:sz w:val="24"/>
          <w:szCs w:val="24"/>
        </w:rPr>
      </w:pPr>
      <w:r w:rsidRPr="00AB0777">
        <w:rPr>
          <w:rFonts w:ascii="Arial" w:hAnsi="Arial" w:cs="Arial"/>
          <w:sz w:val="24"/>
          <w:szCs w:val="24"/>
        </w:rPr>
        <w:t>JC</w:t>
      </w:r>
      <w:r w:rsidR="00E75ABD" w:rsidRPr="00AB0777">
        <w:rPr>
          <w:rFonts w:ascii="Arial" w:hAnsi="Arial" w:cs="Arial"/>
          <w:sz w:val="24"/>
          <w:szCs w:val="24"/>
        </w:rPr>
        <w:t xml:space="preserve"> presented </w:t>
      </w:r>
      <w:r w:rsidRPr="00AB0777">
        <w:rPr>
          <w:rFonts w:ascii="Arial" w:hAnsi="Arial" w:cs="Arial"/>
          <w:sz w:val="24"/>
          <w:szCs w:val="24"/>
        </w:rPr>
        <w:t xml:space="preserve">the Board’s response to the </w:t>
      </w:r>
      <w:r w:rsidR="00AB0777">
        <w:rPr>
          <w:rFonts w:ascii="Arial" w:hAnsi="Arial" w:cs="Arial"/>
          <w:sz w:val="24"/>
          <w:szCs w:val="24"/>
        </w:rPr>
        <w:t>NHS Tayside issue for sign-off.</w:t>
      </w:r>
    </w:p>
    <w:p w:rsidR="00AB0777" w:rsidRPr="00AB0777" w:rsidRDefault="00AB0777" w:rsidP="00AB0777">
      <w:pPr>
        <w:pStyle w:val="ListParagraph"/>
        <w:spacing w:after="0" w:line="240" w:lineRule="auto"/>
        <w:ind w:left="709"/>
        <w:rPr>
          <w:rFonts w:ascii="Arial" w:hAnsi="Arial" w:cs="Arial"/>
          <w:sz w:val="24"/>
          <w:szCs w:val="24"/>
        </w:rPr>
      </w:pPr>
    </w:p>
    <w:p w:rsidR="00671A17" w:rsidRPr="00333109" w:rsidRDefault="00AB0777" w:rsidP="00333109">
      <w:pPr>
        <w:pStyle w:val="ListParagraph"/>
        <w:numPr>
          <w:ilvl w:val="0"/>
          <w:numId w:val="19"/>
        </w:numPr>
        <w:spacing w:after="0" w:line="240" w:lineRule="auto"/>
        <w:rPr>
          <w:rFonts w:ascii="Arial" w:hAnsi="Arial" w:cs="Arial"/>
          <w:sz w:val="24"/>
          <w:szCs w:val="24"/>
        </w:rPr>
      </w:pPr>
      <w:r w:rsidRPr="00333109">
        <w:rPr>
          <w:rFonts w:ascii="Arial" w:hAnsi="Arial" w:cs="Arial"/>
          <w:sz w:val="24"/>
          <w:szCs w:val="24"/>
        </w:rPr>
        <w:t xml:space="preserve">The response has been signed off by the Senior Management Team, Audit and Risk Committee, Endowments Sub Committee and Board of Trustees and is now presented to the Board for </w:t>
      </w:r>
      <w:r w:rsidR="00671A17" w:rsidRPr="00333109">
        <w:rPr>
          <w:rFonts w:ascii="Arial" w:hAnsi="Arial" w:cs="Arial"/>
          <w:sz w:val="24"/>
          <w:szCs w:val="24"/>
        </w:rPr>
        <w:t>final sign-off.</w:t>
      </w:r>
    </w:p>
    <w:p w:rsidR="00671A17" w:rsidRPr="00333109" w:rsidRDefault="00AB0777" w:rsidP="00333109">
      <w:pPr>
        <w:pStyle w:val="ListParagraph"/>
        <w:numPr>
          <w:ilvl w:val="0"/>
          <w:numId w:val="19"/>
        </w:numPr>
        <w:spacing w:after="0" w:line="240" w:lineRule="auto"/>
        <w:rPr>
          <w:rFonts w:ascii="Arial" w:hAnsi="Arial" w:cs="Arial"/>
          <w:sz w:val="24"/>
          <w:szCs w:val="24"/>
        </w:rPr>
      </w:pPr>
      <w:r w:rsidRPr="00333109">
        <w:rPr>
          <w:rFonts w:ascii="Arial" w:hAnsi="Arial" w:cs="Arial"/>
          <w:sz w:val="24"/>
          <w:szCs w:val="24"/>
        </w:rPr>
        <w:t>Some s</w:t>
      </w:r>
      <w:r w:rsidR="00671A17" w:rsidRPr="00333109">
        <w:rPr>
          <w:rFonts w:ascii="Arial" w:hAnsi="Arial" w:cs="Arial"/>
          <w:sz w:val="24"/>
          <w:szCs w:val="24"/>
        </w:rPr>
        <w:t>pecific actions</w:t>
      </w:r>
      <w:r w:rsidRPr="00333109">
        <w:rPr>
          <w:rFonts w:ascii="Arial" w:hAnsi="Arial" w:cs="Arial"/>
          <w:sz w:val="24"/>
          <w:szCs w:val="24"/>
        </w:rPr>
        <w:t xml:space="preserve"> have been identified</w:t>
      </w:r>
      <w:r w:rsidR="00671A17" w:rsidRPr="00333109">
        <w:rPr>
          <w:rFonts w:ascii="Arial" w:hAnsi="Arial" w:cs="Arial"/>
          <w:sz w:val="24"/>
          <w:szCs w:val="24"/>
        </w:rPr>
        <w:t>:</w:t>
      </w:r>
    </w:p>
    <w:p w:rsidR="00671A17" w:rsidRPr="00333109" w:rsidRDefault="00671A17" w:rsidP="00333109">
      <w:pPr>
        <w:pStyle w:val="ListParagraph"/>
        <w:numPr>
          <w:ilvl w:val="1"/>
          <w:numId w:val="20"/>
        </w:numPr>
        <w:spacing w:after="0" w:line="240" w:lineRule="auto"/>
        <w:ind w:left="1418" w:hanging="284"/>
        <w:rPr>
          <w:rFonts w:ascii="Arial" w:hAnsi="Arial" w:cs="Arial"/>
          <w:sz w:val="24"/>
          <w:szCs w:val="24"/>
        </w:rPr>
      </w:pPr>
      <w:r w:rsidRPr="00333109">
        <w:rPr>
          <w:rFonts w:ascii="Arial" w:hAnsi="Arial" w:cs="Arial"/>
          <w:sz w:val="24"/>
          <w:szCs w:val="24"/>
        </w:rPr>
        <w:t>eHealth reporting</w:t>
      </w:r>
      <w:r w:rsidR="00AB0777" w:rsidRPr="00333109">
        <w:rPr>
          <w:rFonts w:ascii="Arial" w:hAnsi="Arial" w:cs="Arial"/>
          <w:sz w:val="24"/>
          <w:szCs w:val="24"/>
        </w:rPr>
        <w:t xml:space="preserve"> has</w:t>
      </w:r>
      <w:r w:rsidRPr="00333109">
        <w:rPr>
          <w:rFonts w:ascii="Arial" w:hAnsi="Arial" w:cs="Arial"/>
          <w:sz w:val="24"/>
          <w:szCs w:val="24"/>
        </w:rPr>
        <w:t xml:space="preserve"> been incorporated into the Finance report.</w:t>
      </w:r>
    </w:p>
    <w:p w:rsidR="00333109" w:rsidRPr="00333109" w:rsidRDefault="00AB0777" w:rsidP="00333109">
      <w:pPr>
        <w:pStyle w:val="ListParagraph"/>
        <w:numPr>
          <w:ilvl w:val="1"/>
          <w:numId w:val="20"/>
        </w:numPr>
        <w:spacing w:after="0" w:line="240" w:lineRule="auto"/>
        <w:ind w:left="1418" w:hanging="284"/>
        <w:rPr>
          <w:rFonts w:ascii="Arial" w:hAnsi="Arial" w:cs="Arial"/>
          <w:sz w:val="24"/>
          <w:szCs w:val="24"/>
        </w:rPr>
      </w:pPr>
      <w:r w:rsidRPr="00333109">
        <w:rPr>
          <w:rFonts w:ascii="Arial" w:hAnsi="Arial" w:cs="Arial"/>
          <w:sz w:val="24"/>
          <w:szCs w:val="24"/>
        </w:rPr>
        <w:t>The Communications and Corporate Affairs team is reviewing clarity of i</w:t>
      </w:r>
      <w:r w:rsidR="00671A17" w:rsidRPr="00333109">
        <w:rPr>
          <w:rFonts w:ascii="Arial" w:hAnsi="Arial" w:cs="Arial"/>
          <w:sz w:val="24"/>
          <w:szCs w:val="24"/>
        </w:rPr>
        <w:t>nstructions on cover papers</w:t>
      </w:r>
      <w:r w:rsidRPr="00333109">
        <w:rPr>
          <w:rFonts w:ascii="Arial" w:hAnsi="Arial" w:cs="Arial"/>
          <w:sz w:val="24"/>
          <w:szCs w:val="24"/>
        </w:rPr>
        <w:t xml:space="preserve">, e.g. </w:t>
      </w:r>
      <w:r w:rsidR="00671A17" w:rsidRPr="00333109">
        <w:rPr>
          <w:rFonts w:ascii="Arial" w:hAnsi="Arial" w:cs="Arial"/>
          <w:sz w:val="24"/>
          <w:szCs w:val="24"/>
        </w:rPr>
        <w:t>what the Board is being asked</w:t>
      </w:r>
      <w:r w:rsidR="00333109" w:rsidRPr="00333109">
        <w:rPr>
          <w:rFonts w:ascii="Arial" w:hAnsi="Arial" w:cs="Arial"/>
          <w:sz w:val="24"/>
          <w:szCs w:val="24"/>
        </w:rPr>
        <w:t xml:space="preserve"> to do.</w:t>
      </w:r>
    </w:p>
    <w:p w:rsidR="00671A17" w:rsidRPr="00333109" w:rsidRDefault="00333109" w:rsidP="00333109">
      <w:pPr>
        <w:pStyle w:val="ListParagraph"/>
        <w:numPr>
          <w:ilvl w:val="0"/>
          <w:numId w:val="19"/>
        </w:numPr>
        <w:spacing w:after="0" w:line="240" w:lineRule="auto"/>
        <w:rPr>
          <w:rFonts w:ascii="Arial" w:hAnsi="Arial" w:cs="Arial"/>
          <w:sz w:val="24"/>
          <w:szCs w:val="24"/>
        </w:rPr>
      </w:pPr>
      <w:r w:rsidRPr="00333109">
        <w:rPr>
          <w:rFonts w:ascii="Arial" w:hAnsi="Arial" w:cs="Arial"/>
          <w:sz w:val="24"/>
          <w:szCs w:val="24"/>
        </w:rPr>
        <w:t>The Office of the Scottish Charity Regulator (</w:t>
      </w:r>
      <w:r w:rsidR="00671A17" w:rsidRPr="00333109">
        <w:rPr>
          <w:rFonts w:ascii="Arial" w:hAnsi="Arial" w:cs="Arial"/>
          <w:sz w:val="24"/>
          <w:szCs w:val="24"/>
        </w:rPr>
        <w:t>OSCR</w:t>
      </w:r>
      <w:r w:rsidRPr="00333109">
        <w:rPr>
          <w:rFonts w:ascii="Arial" w:hAnsi="Arial" w:cs="Arial"/>
          <w:sz w:val="24"/>
          <w:szCs w:val="24"/>
        </w:rPr>
        <w:t>) review, which i</w:t>
      </w:r>
      <w:r w:rsidR="00671A17" w:rsidRPr="00333109">
        <w:rPr>
          <w:rFonts w:ascii="Arial" w:hAnsi="Arial" w:cs="Arial"/>
          <w:sz w:val="24"/>
          <w:szCs w:val="24"/>
        </w:rPr>
        <w:t>s due at the end of September</w:t>
      </w:r>
      <w:r w:rsidRPr="00333109">
        <w:rPr>
          <w:rFonts w:ascii="Arial" w:hAnsi="Arial" w:cs="Arial"/>
          <w:sz w:val="24"/>
          <w:szCs w:val="24"/>
        </w:rPr>
        <w:t xml:space="preserve">, </w:t>
      </w:r>
      <w:r w:rsidR="003321F9">
        <w:rPr>
          <w:rFonts w:ascii="Arial" w:hAnsi="Arial" w:cs="Arial"/>
          <w:sz w:val="24"/>
          <w:szCs w:val="24"/>
        </w:rPr>
        <w:t xml:space="preserve">is likely to recommend the </w:t>
      </w:r>
      <w:r w:rsidRPr="00333109">
        <w:rPr>
          <w:rFonts w:ascii="Arial" w:hAnsi="Arial" w:cs="Arial"/>
          <w:sz w:val="24"/>
          <w:szCs w:val="24"/>
        </w:rPr>
        <w:t>separat</w:t>
      </w:r>
      <w:r w:rsidR="003321F9">
        <w:rPr>
          <w:rFonts w:ascii="Arial" w:hAnsi="Arial" w:cs="Arial"/>
          <w:sz w:val="24"/>
          <w:szCs w:val="24"/>
        </w:rPr>
        <w:t>ion of</w:t>
      </w:r>
      <w:r w:rsidRPr="00333109">
        <w:rPr>
          <w:rFonts w:ascii="Arial" w:hAnsi="Arial" w:cs="Arial"/>
          <w:sz w:val="24"/>
          <w:szCs w:val="24"/>
        </w:rPr>
        <w:t xml:space="preserve"> C</w:t>
      </w:r>
      <w:r w:rsidR="00671A17" w:rsidRPr="00333109">
        <w:rPr>
          <w:rFonts w:ascii="Arial" w:hAnsi="Arial" w:cs="Arial"/>
          <w:sz w:val="24"/>
          <w:szCs w:val="24"/>
        </w:rPr>
        <w:t xml:space="preserve">harity </w:t>
      </w:r>
      <w:r w:rsidRPr="00333109">
        <w:rPr>
          <w:rFonts w:ascii="Arial" w:hAnsi="Arial" w:cs="Arial"/>
          <w:sz w:val="24"/>
          <w:szCs w:val="24"/>
        </w:rPr>
        <w:t>T</w:t>
      </w:r>
      <w:r w:rsidR="00671A17" w:rsidRPr="00333109">
        <w:rPr>
          <w:rFonts w:ascii="Arial" w:hAnsi="Arial" w:cs="Arial"/>
          <w:sz w:val="24"/>
          <w:szCs w:val="24"/>
        </w:rPr>
        <w:t xml:space="preserve">rustees </w:t>
      </w:r>
      <w:r w:rsidRPr="00333109">
        <w:rPr>
          <w:rFonts w:ascii="Arial" w:hAnsi="Arial" w:cs="Arial"/>
          <w:sz w:val="24"/>
          <w:szCs w:val="24"/>
        </w:rPr>
        <w:t>from B</w:t>
      </w:r>
      <w:r w:rsidR="00671A17" w:rsidRPr="00333109">
        <w:rPr>
          <w:rFonts w:ascii="Arial" w:hAnsi="Arial" w:cs="Arial"/>
          <w:sz w:val="24"/>
          <w:szCs w:val="24"/>
        </w:rPr>
        <w:t xml:space="preserve">oard </w:t>
      </w:r>
      <w:r w:rsidRPr="00333109">
        <w:rPr>
          <w:rFonts w:ascii="Arial" w:hAnsi="Arial" w:cs="Arial"/>
          <w:sz w:val="24"/>
          <w:szCs w:val="24"/>
        </w:rPr>
        <w:t>M</w:t>
      </w:r>
      <w:r w:rsidR="00671A17" w:rsidRPr="00333109">
        <w:rPr>
          <w:rFonts w:ascii="Arial" w:hAnsi="Arial" w:cs="Arial"/>
          <w:sz w:val="24"/>
          <w:szCs w:val="24"/>
        </w:rPr>
        <w:t>embers.</w:t>
      </w:r>
    </w:p>
    <w:p w:rsidR="00671A17" w:rsidRDefault="00671A17" w:rsidP="002C5BE7">
      <w:pPr>
        <w:pStyle w:val="ListParagraph"/>
        <w:spacing w:after="0" w:line="240" w:lineRule="auto"/>
        <w:ind w:left="709"/>
        <w:rPr>
          <w:rFonts w:ascii="Arial" w:hAnsi="Arial" w:cs="Arial"/>
          <w:sz w:val="24"/>
          <w:szCs w:val="24"/>
        </w:rPr>
      </w:pPr>
    </w:p>
    <w:p w:rsidR="00671A17" w:rsidRDefault="00671A17" w:rsidP="002C5BE7">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 xml:space="preserve">PC added that those </w:t>
      </w:r>
      <w:r w:rsidR="00E023F3">
        <w:rPr>
          <w:rFonts w:ascii="Arial" w:hAnsi="Arial" w:cs="Arial"/>
          <w:sz w:val="24"/>
          <w:szCs w:val="24"/>
        </w:rPr>
        <w:t xml:space="preserve">within the organisation </w:t>
      </w:r>
      <w:r>
        <w:rPr>
          <w:rFonts w:ascii="Arial" w:hAnsi="Arial" w:cs="Arial"/>
          <w:sz w:val="24"/>
          <w:szCs w:val="24"/>
        </w:rPr>
        <w:t xml:space="preserve">who need to be </w:t>
      </w:r>
      <w:r w:rsidR="00E023F3">
        <w:rPr>
          <w:rFonts w:ascii="Arial" w:hAnsi="Arial" w:cs="Arial"/>
          <w:sz w:val="24"/>
          <w:szCs w:val="24"/>
        </w:rPr>
        <w:t>aware of this report have been made aware through our governance channels.</w:t>
      </w:r>
    </w:p>
    <w:p w:rsidR="00671A17" w:rsidRDefault="00671A17" w:rsidP="00671A17">
      <w:pPr>
        <w:pStyle w:val="ListParagraph"/>
        <w:spacing w:after="0" w:line="240" w:lineRule="auto"/>
        <w:ind w:left="709"/>
        <w:rPr>
          <w:rFonts w:ascii="Arial" w:hAnsi="Arial" w:cs="Arial"/>
          <w:sz w:val="24"/>
          <w:szCs w:val="24"/>
        </w:rPr>
      </w:pPr>
    </w:p>
    <w:p w:rsidR="00671A17" w:rsidRDefault="00671A17" w:rsidP="002C5BE7">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SDS asked the Board if they were feeling assured. The Board agreed it was assured by the response.</w:t>
      </w:r>
    </w:p>
    <w:p w:rsidR="00671A17" w:rsidRPr="00671A17" w:rsidRDefault="00671A17" w:rsidP="00671A17">
      <w:pPr>
        <w:pStyle w:val="ListParagraph"/>
        <w:rPr>
          <w:rFonts w:ascii="Arial" w:hAnsi="Arial" w:cs="Arial"/>
          <w:sz w:val="24"/>
          <w:szCs w:val="24"/>
        </w:rPr>
      </w:pPr>
    </w:p>
    <w:p w:rsidR="00671A17" w:rsidRDefault="00671A17" w:rsidP="002C5BE7">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 xml:space="preserve">MB asked if NHSScotland will be </w:t>
      </w:r>
      <w:r w:rsidR="00A2525D">
        <w:rPr>
          <w:rFonts w:ascii="Arial" w:hAnsi="Arial" w:cs="Arial"/>
          <w:sz w:val="24"/>
          <w:szCs w:val="24"/>
        </w:rPr>
        <w:t xml:space="preserve">delivering training for all Trustees. JC responded that the Audit and Risk Committee had discussed plans for formal training for all </w:t>
      </w:r>
      <w:r w:rsidR="00036DBC">
        <w:rPr>
          <w:rFonts w:ascii="Arial" w:hAnsi="Arial" w:cs="Arial"/>
          <w:sz w:val="24"/>
          <w:szCs w:val="24"/>
        </w:rPr>
        <w:t>B</w:t>
      </w:r>
      <w:r w:rsidR="00A2525D">
        <w:rPr>
          <w:rFonts w:ascii="Arial" w:hAnsi="Arial" w:cs="Arial"/>
          <w:sz w:val="24"/>
          <w:szCs w:val="24"/>
        </w:rPr>
        <w:t xml:space="preserve">oard members. JC added that she will speak to the Auditors about delivering </w:t>
      </w:r>
      <w:r w:rsidR="00E023F3">
        <w:rPr>
          <w:rFonts w:ascii="Arial" w:hAnsi="Arial" w:cs="Arial"/>
          <w:sz w:val="24"/>
          <w:szCs w:val="24"/>
        </w:rPr>
        <w:t xml:space="preserve">additional </w:t>
      </w:r>
      <w:r w:rsidR="00A2525D">
        <w:rPr>
          <w:rFonts w:ascii="Arial" w:hAnsi="Arial" w:cs="Arial"/>
          <w:sz w:val="24"/>
          <w:szCs w:val="24"/>
        </w:rPr>
        <w:t xml:space="preserve">training. SDS added that she found </w:t>
      </w:r>
      <w:r w:rsidR="00E023F3">
        <w:rPr>
          <w:rFonts w:ascii="Arial" w:hAnsi="Arial" w:cs="Arial"/>
          <w:sz w:val="24"/>
          <w:szCs w:val="24"/>
        </w:rPr>
        <w:t>‘</w:t>
      </w:r>
      <w:r w:rsidR="00A2525D">
        <w:rPr>
          <w:rFonts w:ascii="Arial" w:hAnsi="Arial" w:cs="Arial"/>
          <w:sz w:val="24"/>
          <w:szCs w:val="24"/>
        </w:rPr>
        <w:t>On Board</w:t>
      </w:r>
      <w:r w:rsidR="00E023F3">
        <w:rPr>
          <w:rFonts w:ascii="Arial" w:hAnsi="Arial" w:cs="Arial"/>
          <w:sz w:val="24"/>
          <w:szCs w:val="24"/>
        </w:rPr>
        <w:t>’</w:t>
      </w:r>
      <w:r w:rsidR="00A2525D">
        <w:rPr>
          <w:rFonts w:ascii="Arial" w:hAnsi="Arial" w:cs="Arial"/>
          <w:sz w:val="24"/>
          <w:szCs w:val="24"/>
        </w:rPr>
        <w:t xml:space="preserve"> training very helpful and would recommend it for all Non Executive Directors. JY highlighted that the training is different for Trustees and Non Executive Directors and asked for both to be delivered </w:t>
      </w:r>
      <w:r w:rsidR="00036DBC">
        <w:rPr>
          <w:rFonts w:ascii="Arial" w:hAnsi="Arial" w:cs="Arial"/>
          <w:sz w:val="24"/>
          <w:szCs w:val="24"/>
        </w:rPr>
        <w:t>in tandem</w:t>
      </w:r>
      <w:r w:rsidR="00A2525D">
        <w:rPr>
          <w:rFonts w:ascii="Arial" w:hAnsi="Arial" w:cs="Arial"/>
          <w:sz w:val="24"/>
          <w:szCs w:val="24"/>
        </w:rPr>
        <w:t>.</w:t>
      </w:r>
    </w:p>
    <w:p w:rsidR="00A2525D" w:rsidRPr="00A2525D" w:rsidRDefault="00A2525D" w:rsidP="00A2525D">
      <w:pPr>
        <w:pStyle w:val="ListParagraph"/>
        <w:rPr>
          <w:rFonts w:ascii="Arial" w:hAnsi="Arial" w:cs="Arial"/>
          <w:sz w:val="24"/>
          <w:szCs w:val="24"/>
        </w:rPr>
      </w:pPr>
    </w:p>
    <w:p w:rsidR="00A2525D" w:rsidRDefault="00A2525D" w:rsidP="002C5BE7">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lastRenderedPageBreak/>
        <w:t>SDS stated that there should be a Trustees’ session on the the role of a Trustee and the endowment fund.</w:t>
      </w:r>
    </w:p>
    <w:p w:rsidR="00671A17" w:rsidRDefault="00671A17" w:rsidP="00671A17">
      <w:pPr>
        <w:pStyle w:val="ListParagraph"/>
        <w:rPr>
          <w:rFonts w:ascii="Arial" w:hAnsi="Arial" w:cs="Arial"/>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5"/>
        <w:gridCol w:w="3685"/>
        <w:gridCol w:w="1985"/>
        <w:gridCol w:w="1531"/>
      </w:tblGrid>
      <w:tr w:rsidR="00A2525D" w:rsidRPr="009D7C1B" w:rsidTr="00A2525D">
        <w:tc>
          <w:tcPr>
            <w:tcW w:w="1555" w:type="dxa"/>
            <w:vAlign w:val="center"/>
          </w:tcPr>
          <w:p w:rsidR="00A2525D" w:rsidRPr="009D7C1B" w:rsidRDefault="00A2525D" w:rsidP="00A2525D">
            <w:pPr>
              <w:pStyle w:val="ListParagraph"/>
              <w:spacing w:before="120" w:after="120" w:line="240" w:lineRule="auto"/>
              <w:ind w:left="0"/>
              <w:rPr>
                <w:rFonts w:ascii="Arial" w:hAnsi="Arial" w:cs="Arial"/>
                <w:b/>
                <w:color w:val="000000"/>
                <w:sz w:val="24"/>
                <w:szCs w:val="24"/>
              </w:rPr>
            </w:pPr>
            <w:r w:rsidRPr="009D7C1B">
              <w:rPr>
                <w:rFonts w:ascii="Arial" w:hAnsi="Arial" w:cs="Arial"/>
                <w:b/>
                <w:color w:val="000000"/>
                <w:sz w:val="24"/>
                <w:szCs w:val="24"/>
              </w:rPr>
              <w:t>Action No.</w:t>
            </w:r>
          </w:p>
        </w:tc>
        <w:tc>
          <w:tcPr>
            <w:tcW w:w="3685" w:type="dxa"/>
            <w:vAlign w:val="center"/>
          </w:tcPr>
          <w:p w:rsidR="00A2525D" w:rsidRPr="009D7C1B" w:rsidRDefault="00A2525D" w:rsidP="00A2525D">
            <w:pPr>
              <w:pStyle w:val="ListParagraph"/>
              <w:spacing w:before="120" w:after="120" w:line="240" w:lineRule="auto"/>
              <w:ind w:left="0"/>
              <w:rPr>
                <w:rFonts w:ascii="Arial" w:hAnsi="Arial" w:cs="Arial"/>
                <w:b/>
                <w:color w:val="000000"/>
                <w:sz w:val="24"/>
                <w:szCs w:val="24"/>
              </w:rPr>
            </w:pPr>
            <w:r w:rsidRPr="009D7C1B">
              <w:rPr>
                <w:rFonts w:ascii="Arial" w:hAnsi="Arial" w:cs="Arial"/>
                <w:b/>
                <w:color w:val="000000"/>
                <w:sz w:val="24"/>
                <w:szCs w:val="24"/>
              </w:rPr>
              <w:t>Action</w:t>
            </w:r>
          </w:p>
        </w:tc>
        <w:tc>
          <w:tcPr>
            <w:tcW w:w="1985" w:type="dxa"/>
            <w:vAlign w:val="center"/>
          </w:tcPr>
          <w:p w:rsidR="00A2525D" w:rsidRPr="009D7C1B" w:rsidRDefault="00A2525D" w:rsidP="00A2525D">
            <w:pPr>
              <w:pStyle w:val="ListParagraph"/>
              <w:spacing w:before="120" w:after="120" w:line="240" w:lineRule="auto"/>
              <w:ind w:left="0"/>
              <w:rPr>
                <w:rFonts w:ascii="Arial" w:hAnsi="Arial" w:cs="Arial"/>
                <w:b/>
                <w:color w:val="000000"/>
                <w:sz w:val="24"/>
                <w:szCs w:val="24"/>
              </w:rPr>
            </w:pPr>
            <w:r w:rsidRPr="009D7C1B">
              <w:rPr>
                <w:rFonts w:ascii="Arial" w:hAnsi="Arial" w:cs="Arial"/>
                <w:b/>
                <w:color w:val="000000"/>
                <w:sz w:val="24"/>
                <w:szCs w:val="24"/>
              </w:rPr>
              <w:t>Action by</w:t>
            </w:r>
          </w:p>
        </w:tc>
        <w:tc>
          <w:tcPr>
            <w:tcW w:w="1531" w:type="dxa"/>
            <w:vAlign w:val="center"/>
          </w:tcPr>
          <w:p w:rsidR="00A2525D" w:rsidRPr="009D7C1B" w:rsidRDefault="00A2525D" w:rsidP="00A2525D">
            <w:pPr>
              <w:pStyle w:val="ListParagraph"/>
              <w:spacing w:before="120" w:after="12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Status</w:t>
            </w:r>
          </w:p>
        </w:tc>
      </w:tr>
      <w:tr w:rsidR="00A2525D" w:rsidRPr="009D7C1B" w:rsidTr="00A2525D">
        <w:tc>
          <w:tcPr>
            <w:tcW w:w="1555" w:type="dxa"/>
          </w:tcPr>
          <w:p w:rsidR="00A2525D" w:rsidRPr="009D7C1B" w:rsidRDefault="00A2525D" w:rsidP="00A2525D">
            <w:pPr>
              <w:pStyle w:val="ListParagraph"/>
              <w:spacing w:before="120" w:after="120" w:line="240" w:lineRule="auto"/>
              <w:ind w:left="0"/>
              <w:rPr>
                <w:rFonts w:ascii="Arial" w:hAnsi="Arial" w:cs="Arial"/>
                <w:color w:val="0070C0"/>
                <w:sz w:val="24"/>
                <w:szCs w:val="24"/>
              </w:rPr>
            </w:pPr>
            <w:r>
              <w:rPr>
                <w:rFonts w:ascii="Arial" w:hAnsi="Arial" w:cs="Arial"/>
                <w:color w:val="0070C0"/>
                <w:sz w:val="24"/>
                <w:szCs w:val="24"/>
              </w:rPr>
              <w:t>020818/</w:t>
            </w:r>
            <w:r w:rsidR="00AB0777">
              <w:rPr>
                <w:rFonts w:ascii="Arial" w:hAnsi="Arial" w:cs="Arial"/>
                <w:color w:val="0070C0"/>
                <w:sz w:val="24"/>
                <w:szCs w:val="24"/>
              </w:rPr>
              <w:t>0</w:t>
            </w:r>
            <w:r w:rsidR="00EB2FC8">
              <w:rPr>
                <w:rFonts w:ascii="Arial" w:hAnsi="Arial" w:cs="Arial"/>
                <w:color w:val="0070C0"/>
                <w:sz w:val="24"/>
                <w:szCs w:val="24"/>
              </w:rPr>
              <w:t>6</w:t>
            </w:r>
          </w:p>
        </w:tc>
        <w:tc>
          <w:tcPr>
            <w:tcW w:w="3685" w:type="dxa"/>
          </w:tcPr>
          <w:p w:rsidR="00A2525D" w:rsidRPr="00A2525D" w:rsidRDefault="00A2525D" w:rsidP="00A2525D">
            <w:pPr>
              <w:pStyle w:val="ListParagraph"/>
              <w:spacing w:before="120" w:after="120" w:line="240" w:lineRule="auto"/>
              <w:ind w:left="0"/>
              <w:contextualSpacing w:val="0"/>
              <w:rPr>
                <w:rFonts w:ascii="Arial" w:hAnsi="Arial" w:cs="Arial"/>
                <w:b/>
                <w:color w:val="0070C0"/>
                <w:sz w:val="24"/>
                <w:szCs w:val="24"/>
              </w:rPr>
            </w:pPr>
            <w:r>
              <w:rPr>
                <w:rFonts w:ascii="Arial" w:hAnsi="Arial" w:cs="Arial"/>
                <w:b/>
                <w:color w:val="0070C0"/>
                <w:sz w:val="24"/>
                <w:szCs w:val="24"/>
              </w:rPr>
              <w:t>Charity Trustees</w:t>
            </w:r>
            <w:r w:rsidRPr="00B924F0">
              <w:rPr>
                <w:rFonts w:ascii="Arial" w:hAnsi="Arial" w:cs="Arial"/>
                <w:b/>
                <w:color w:val="0070C0"/>
                <w:sz w:val="24"/>
                <w:szCs w:val="24"/>
              </w:rPr>
              <w:t>:</w:t>
            </w:r>
            <w:r>
              <w:rPr>
                <w:rFonts w:ascii="Arial" w:hAnsi="Arial" w:cs="Arial"/>
                <w:b/>
                <w:color w:val="0070C0"/>
                <w:sz w:val="24"/>
                <w:szCs w:val="24"/>
              </w:rPr>
              <w:t xml:space="preserve"> </w:t>
            </w:r>
            <w:r w:rsidRPr="00A2525D">
              <w:rPr>
                <w:rFonts w:ascii="Arial" w:hAnsi="Arial" w:cs="Arial"/>
                <w:color w:val="0070C0"/>
                <w:sz w:val="24"/>
                <w:szCs w:val="24"/>
              </w:rPr>
              <w:t>Arrange training session on the role of Trustees and Endowment Funds</w:t>
            </w:r>
          </w:p>
        </w:tc>
        <w:tc>
          <w:tcPr>
            <w:tcW w:w="1985" w:type="dxa"/>
          </w:tcPr>
          <w:p w:rsidR="00A2525D" w:rsidRPr="009D7C1B" w:rsidRDefault="00A2525D" w:rsidP="00A2525D">
            <w:pPr>
              <w:pStyle w:val="ListParagraph"/>
              <w:spacing w:before="120" w:after="120" w:line="240" w:lineRule="auto"/>
              <w:ind w:left="0"/>
              <w:contextualSpacing w:val="0"/>
              <w:rPr>
                <w:rFonts w:ascii="Arial" w:hAnsi="Arial" w:cs="Arial"/>
                <w:color w:val="0070C0"/>
                <w:sz w:val="24"/>
                <w:szCs w:val="24"/>
              </w:rPr>
            </w:pPr>
            <w:r>
              <w:rPr>
                <w:rFonts w:ascii="Arial" w:hAnsi="Arial" w:cs="Arial"/>
                <w:color w:val="0070C0"/>
                <w:sz w:val="24"/>
                <w:szCs w:val="24"/>
              </w:rPr>
              <w:t>Julie Carter</w:t>
            </w:r>
          </w:p>
        </w:tc>
        <w:tc>
          <w:tcPr>
            <w:tcW w:w="1531" w:type="dxa"/>
          </w:tcPr>
          <w:p w:rsidR="00A2525D" w:rsidRPr="009D7C1B" w:rsidRDefault="00A2525D" w:rsidP="00A2525D">
            <w:pPr>
              <w:pStyle w:val="ListParagraph"/>
              <w:spacing w:before="120" w:after="120" w:line="240" w:lineRule="auto"/>
              <w:ind w:left="0"/>
              <w:contextualSpacing w:val="0"/>
              <w:rPr>
                <w:rFonts w:ascii="Arial" w:hAnsi="Arial" w:cs="Arial"/>
                <w:color w:val="0070C0"/>
                <w:sz w:val="24"/>
                <w:szCs w:val="24"/>
              </w:rPr>
            </w:pPr>
            <w:r>
              <w:rPr>
                <w:rFonts w:ascii="Arial" w:hAnsi="Arial" w:cs="Arial"/>
                <w:color w:val="0070C0"/>
                <w:sz w:val="24"/>
                <w:szCs w:val="24"/>
              </w:rPr>
              <w:t>NEW</w:t>
            </w:r>
          </w:p>
        </w:tc>
      </w:tr>
    </w:tbl>
    <w:p w:rsidR="00A2525D" w:rsidRPr="00671A17" w:rsidRDefault="00A2525D" w:rsidP="00671A17">
      <w:pPr>
        <w:pStyle w:val="ListParagraph"/>
        <w:rPr>
          <w:rFonts w:ascii="Arial" w:hAnsi="Arial" w:cs="Arial"/>
          <w:sz w:val="24"/>
          <w:szCs w:val="24"/>
        </w:rPr>
      </w:pPr>
    </w:p>
    <w:p w:rsidR="00A2525D" w:rsidRDefault="00A2525D" w:rsidP="002C5BE7">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SDS commented that she also found it helpful to have a one to one session with JC.</w:t>
      </w:r>
    </w:p>
    <w:p w:rsidR="00A2525D" w:rsidRDefault="00A2525D" w:rsidP="00A2525D">
      <w:pPr>
        <w:pStyle w:val="ListParagraph"/>
        <w:spacing w:after="0" w:line="240" w:lineRule="auto"/>
        <w:ind w:left="709"/>
        <w:rPr>
          <w:rFonts w:ascii="Arial" w:hAnsi="Arial" w:cs="Arial"/>
          <w:sz w:val="24"/>
          <w:szCs w:val="24"/>
        </w:rPr>
      </w:pPr>
      <w:r>
        <w:rPr>
          <w:rFonts w:ascii="Arial" w:hAnsi="Arial" w:cs="Arial"/>
          <w:sz w:val="24"/>
          <w:szCs w:val="24"/>
        </w:rPr>
        <w:t>JC commented that she was happy to do this for any</w:t>
      </w:r>
      <w:r w:rsidR="00E023F3">
        <w:rPr>
          <w:rFonts w:ascii="Arial" w:hAnsi="Arial" w:cs="Arial"/>
          <w:sz w:val="24"/>
          <w:szCs w:val="24"/>
        </w:rPr>
        <w:t xml:space="preserve"> Board members</w:t>
      </w:r>
      <w:r>
        <w:rPr>
          <w:rFonts w:ascii="Arial" w:hAnsi="Arial" w:cs="Arial"/>
          <w:sz w:val="24"/>
          <w:szCs w:val="24"/>
        </w:rPr>
        <w:t>.</w:t>
      </w:r>
    </w:p>
    <w:p w:rsidR="00A2525D" w:rsidRDefault="00A2525D" w:rsidP="00A2525D">
      <w:pPr>
        <w:pStyle w:val="ListParagraph"/>
        <w:spacing w:after="0" w:line="240" w:lineRule="auto"/>
        <w:ind w:left="709"/>
        <w:rPr>
          <w:rFonts w:ascii="Arial" w:hAnsi="Arial" w:cs="Arial"/>
          <w:sz w:val="24"/>
          <w:szCs w:val="24"/>
        </w:rPr>
      </w:pPr>
    </w:p>
    <w:p w:rsidR="00E75ABD" w:rsidRPr="004B2E41" w:rsidRDefault="00E75ABD" w:rsidP="002C5BE7">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The Board approved the updated Business Contingency Plan.</w:t>
      </w:r>
    </w:p>
    <w:p w:rsidR="00E75ABD" w:rsidRDefault="00E75ABD" w:rsidP="002C5BE7">
      <w:pPr>
        <w:pStyle w:val="ListParagraph"/>
        <w:spacing w:after="0" w:line="240" w:lineRule="auto"/>
        <w:rPr>
          <w:rFonts w:ascii="Arial" w:hAnsi="Arial" w:cs="Arial"/>
          <w:b/>
          <w:sz w:val="24"/>
          <w:szCs w:val="24"/>
        </w:rPr>
      </w:pPr>
    </w:p>
    <w:p w:rsidR="007E43CF" w:rsidRDefault="007E43CF" w:rsidP="002C5BE7">
      <w:pPr>
        <w:pStyle w:val="ListParagraph"/>
        <w:spacing w:after="0" w:line="240" w:lineRule="auto"/>
        <w:ind w:left="709"/>
        <w:rPr>
          <w:rFonts w:ascii="Arial" w:hAnsi="Arial" w:cs="Arial"/>
          <w:b/>
          <w:sz w:val="24"/>
          <w:szCs w:val="24"/>
        </w:rPr>
      </w:pPr>
    </w:p>
    <w:p w:rsidR="00E75ABD" w:rsidRDefault="00E75ABD" w:rsidP="002C5BE7">
      <w:pPr>
        <w:pStyle w:val="ListParagraph"/>
        <w:numPr>
          <w:ilvl w:val="1"/>
          <w:numId w:val="1"/>
        </w:numPr>
        <w:spacing w:after="0" w:line="240" w:lineRule="auto"/>
        <w:ind w:left="709" w:hanging="993"/>
        <w:rPr>
          <w:rFonts w:ascii="Arial" w:hAnsi="Arial" w:cs="Arial"/>
          <w:b/>
          <w:sz w:val="24"/>
          <w:szCs w:val="24"/>
        </w:rPr>
      </w:pPr>
      <w:r>
        <w:rPr>
          <w:rFonts w:ascii="Arial" w:hAnsi="Arial" w:cs="Arial"/>
          <w:b/>
          <w:sz w:val="24"/>
          <w:szCs w:val="24"/>
        </w:rPr>
        <w:t>Clinical Governance Committee update – 31 July 2018</w:t>
      </w:r>
    </w:p>
    <w:p w:rsidR="002843FB" w:rsidRDefault="002843FB" w:rsidP="002C5BE7">
      <w:pPr>
        <w:pStyle w:val="ListParagraph"/>
        <w:spacing w:after="0" w:line="240" w:lineRule="auto"/>
        <w:ind w:left="709" w:hanging="993"/>
        <w:rPr>
          <w:rFonts w:ascii="Arial" w:hAnsi="Arial" w:cs="Arial"/>
          <w:b/>
          <w:sz w:val="24"/>
          <w:szCs w:val="24"/>
        </w:rPr>
      </w:pPr>
    </w:p>
    <w:p w:rsidR="00A92222" w:rsidRDefault="00E75ABD" w:rsidP="002C5BE7">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PC</w:t>
      </w:r>
      <w:r w:rsidR="001C0D59">
        <w:rPr>
          <w:rFonts w:ascii="Arial" w:hAnsi="Arial" w:cs="Arial"/>
          <w:sz w:val="24"/>
          <w:szCs w:val="24"/>
        </w:rPr>
        <w:t xml:space="preserve"> </w:t>
      </w:r>
      <w:r w:rsidR="00A92222">
        <w:rPr>
          <w:rFonts w:ascii="Arial" w:hAnsi="Arial" w:cs="Arial"/>
          <w:sz w:val="24"/>
          <w:szCs w:val="24"/>
        </w:rPr>
        <w:t xml:space="preserve">presented </w:t>
      </w:r>
      <w:r>
        <w:rPr>
          <w:rFonts w:ascii="Arial" w:hAnsi="Arial" w:cs="Arial"/>
          <w:sz w:val="24"/>
          <w:szCs w:val="24"/>
        </w:rPr>
        <w:t>the Clinical Governance Committee update for MM.</w:t>
      </w:r>
    </w:p>
    <w:p w:rsidR="004935AF" w:rsidRDefault="004935AF" w:rsidP="002C5BE7">
      <w:pPr>
        <w:pStyle w:val="ListParagraph"/>
        <w:spacing w:after="0" w:line="240" w:lineRule="auto"/>
        <w:ind w:left="709"/>
        <w:rPr>
          <w:rFonts w:ascii="Arial" w:hAnsi="Arial" w:cs="Arial"/>
          <w:sz w:val="24"/>
          <w:szCs w:val="24"/>
        </w:rPr>
      </w:pPr>
    </w:p>
    <w:p w:rsidR="00A2525D" w:rsidRPr="00767CC6" w:rsidRDefault="00A2525D" w:rsidP="00A2525D">
      <w:pPr>
        <w:autoSpaceDE w:val="0"/>
        <w:autoSpaceDN w:val="0"/>
        <w:adjustRightInd w:val="0"/>
        <w:spacing w:before="120" w:after="120"/>
        <w:ind w:left="709"/>
        <w:rPr>
          <w:rFonts w:ascii="Arial" w:hAnsi="Arial" w:cs="Arial"/>
          <w:sz w:val="24"/>
          <w:szCs w:val="24"/>
        </w:rPr>
      </w:pPr>
      <w:r w:rsidRPr="00767CC6">
        <w:rPr>
          <w:rFonts w:ascii="Arial" w:hAnsi="Arial" w:cs="Arial"/>
          <w:sz w:val="24"/>
          <w:szCs w:val="24"/>
        </w:rPr>
        <w:t>The Committee had discussed and noted:</w:t>
      </w:r>
    </w:p>
    <w:p w:rsidR="00A2525D" w:rsidRPr="00767CC6" w:rsidRDefault="00A2525D" w:rsidP="00333109">
      <w:pPr>
        <w:pStyle w:val="ListParagraph"/>
        <w:numPr>
          <w:ilvl w:val="0"/>
          <w:numId w:val="5"/>
        </w:numPr>
        <w:spacing w:before="120" w:after="120" w:line="276" w:lineRule="auto"/>
        <w:ind w:left="1069"/>
        <w:rPr>
          <w:rFonts w:ascii="Arial" w:hAnsi="Arial" w:cs="Arial"/>
          <w:color w:val="000000" w:themeColor="text1"/>
          <w:sz w:val="24"/>
          <w:szCs w:val="24"/>
        </w:rPr>
      </w:pPr>
      <w:r w:rsidRPr="00767CC6">
        <w:rPr>
          <w:rFonts w:ascii="Arial" w:hAnsi="Arial" w:cs="Arial"/>
          <w:color w:val="000000" w:themeColor="text1"/>
          <w:sz w:val="24"/>
          <w:szCs w:val="24"/>
        </w:rPr>
        <w:t>Surgical Services divisional report.</w:t>
      </w:r>
    </w:p>
    <w:p w:rsidR="00A2525D" w:rsidRPr="00767CC6" w:rsidRDefault="00A2525D" w:rsidP="00333109">
      <w:pPr>
        <w:pStyle w:val="ListParagraph"/>
        <w:numPr>
          <w:ilvl w:val="0"/>
          <w:numId w:val="5"/>
        </w:numPr>
        <w:spacing w:before="120" w:after="120" w:line="276" w:lineRule="auto"/>
        <w:ind w:left="1069"/>
        <w:rPr>
          <w:rFonts w:ascii="Arial" w:hAnsi="Arial" w:cs="Arial"/>
          <w:color w:val="000000" w:themeColor="text1"/>
          <w:sz w:val="24"/>
          <w:szCs w:val="24"/>
        </w:rPr>
      </w:pPr>
      <w:r w:rsidRPr="00767CC6">
        <w:rPr>
          <w:rFonts w:ascii="Arial" w:hAnsi="Arial" w:cs="Arial"/>
          <w:color w:val="000000" w:themeColor="text1"/>
          <w:sz w:val="24"/>
          <w:szCs w:val="24"/>
        </w:rPr>
        <w:t>Regional and National Medicine divisional report.</w:t>
      </w:r>
    </w:p>
    <w:p w:rsidR="00A2525D" w:rsidRPr="00767CC6" w:rsidRDefault="00A2525D" w:rsidP="00333109">
      <w:pPr>
        <w:pStyle w:val="ListParagraph"/>
        <w:numPr>
          <w:ilvl w:val="0"/>
          <w:numId w:val="5"/>
        </w:numPr>
        <w:spacing w:before="120" w:after="120" w:line="276" w:lineRule="auto"/>
        <w:ind w:left="1069"/>
        <w:rPr>
          <w:rFonts w:ascii="Arial" w:hAnsi="Arial" w:cs="Arial"/>
          <w:color w:val="000000" w:themeColor="text1"/>
          <w:sz w:val="24"/>
          <w:szCs w:val="24"/>
        </w:rPr>
      </w:pPr>
      <w:r w:rsidRPr="00767CC6">
        <w:rPr>
          <w:rFonts w:ascii="Arial" w:hAnsi="Arial" w:cs="Arial"/>
          <w:color w:val="000000" w:themeColor="text1"/>
          <w:sz w:val="24"/>
          <w:szCs w:val="24"/>
        </w:rPr>
        <w:t>Reports on three closed Significant Adverse Events.</w:t>
      </w:r>
    </w:p>
    <w:p w:rsidR="00A2525D" w:rsidRPr="00767CC6" w:rsidRDefault="00A2525D" w:rsidP="00333109">
      <w:pPr>
        <w:pStyle w:val="ListParagraph"/>
        <w:numPr>
          <w:ilvl w:val="0"/>
          <w:numId w:val="5"/>
        </w:numPr>
        <w:spacing w:before="120" w:after="120" w:line="276" w:lineRule="auto"/>
        <w:ind w:left="1069"/>
        <w:rPr>
          <w:rFonts w:ascii="Arial" w:hAnsi="Arial" w:cs="Arial"/>
          <w:color w:val="000000" w:themeColor="text1"/>
          <w:sz w:val="24"/>
          <w:szCs w:val="24"/>
        </w:rPr>
      </w:pPr>
      <w:r w:rsidRPr="00767CC6">
        <w:rPr>
          <w:rFonts w:ascii="Arial" w:hAnsi="Arial" w:cs="Arial"/>
          <w:color w:val="000000" w:themeColor="text1"/>
          <w:sz w:val="24"/>
          <w:szCs w:val="24"/>
        </w:rPr>
        <w:t>HAIRT report for May 2018.</w:t>
      </w:r>
    </w:p>
    <w:p w:rsidR="00A2525D" w:rsidRPr="00767CC6" w:rsidRDefault="00A2525D" w:rsidP="00333109">
      <w:pPr>
        <w:pStyle w:val="ListParagraph"/>
        <w:numPr>
          <w:ilvl w:val="0"/>
          <w:numId w:val="5"/>
        </w:numPr>
        <w:spacing w:before="120" w:after="120" w:line="276" w:lineRule="auto"/>
        <w:ind w:left="1069"/>
        <w:rPr>
          <w:rFonts w:ascii="Arial" w:hAnsi="Arial" w:cs="Arial"/>
          <w:color w:val="000000" w:themeColor="text1"/>
          <w:sz w:val="24"/>
          <w:szCs w:val="24"/>
        </w:rPr>
      </w:pPr>
      <w:r w:rsidRPr="00767CC6">
        <w:rPr>
          <w:rFonts w:ascii="Arial" w:hAnsi="Arial" w:cs="Arial"/>
          <w:color w:val="000000" w:themeColor="text1"/>
          <w:sz w:val="24"/>
          <w:szCs w:val="24"/>
        </w:rPr>
        <w:t>Annual Learning Report.</w:t>
      </w:r>
    </w:p>
    <w:p w:rsidR="00A2525D" w:rsidRPr="00767CC6" w:rsidRDefault="00A2525D" w:rsidP="00333109">
      <w:pPr>
        <w:pStyle w:val="ListParagraph"/>
        <w:numPr>
          <w:ilvl w:val="0"/>
          <w:numId w:val="5"/>
        </w:numPr>
        <w:spacing w:before="120" w:after="120" w:line="276" w:lineRule="auto"/>
        <w:ind w:left="1069"/>
        <w:rPr>
          <w:rFonts w:ascii="Arial" w:hAnsi="Arial" w:cs="Arial"/>
          <w:color w:val="000000" w:themeColor="text1"/>
          <w:sz w:val="24"/>
          <w:szCs w:val="24"/>
        </w:rPr>
      </w:pPr>
      <w:r w:rsidRPr="00767CC6">
        <w:rPr>
          <w:rFonts w:ascii="Arial" w:hAnsi="Arial" w:cs="Arial"/>
          <w:color w:val="000000" w:themeColor="text1"/>
          <w:sz w:val="24"/>
          <w:szCs w:val="24"/>
        </w:rPr>
        <w:t>Complaints Report.</w:t>
      </w:r>
    </w:p>
    <w:p w:rsidR="00A2525D" w:rsidRDefault="00A2525D" w:rsidP="002C5BE7">
      <w:pPr>
        <w:pStyle w:val="ListParagraph"/>
        <w:spacing w:after="0" w:line="240" w:lineRule="auto"/>
        <w:ind w:left="709"/>
        <w:rPr>
          <w:rFonts w:ascii="Arial" w:hAnsi="Arial" w:cs="Arial"/>
          <w:sz w:val="24"/>
          <w:szCs w:val="24"/>
        </w:rPr>
      </w:pPr>
    </w:p>
    <w:p w:rsidR="00D11F43" w:rsidRDefault="00D11F43" w:rsidP="00D11F43">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PC highlighted that the complaints report noted that conversations with families don’t alway</w:t>
      </w:r>
      <w:r w:rsidR="00B736C9">
        <w:rPr>
          <w:rFonts w:ascii="Arial" w:hAnsi="Arial" w:cs="Arial"/>
          <w:sz w:val="24"/>
          <w:szCs w:val="24"/>
        </w:rPr>
        <w:t xml:space="preserve">s go as </w:t>
      </w:r>
      <w:r w:rsidR="00E023F3">
        <w:rPr>
          <w:rFonts w:ascii="Arial" w:hAnsi="Arial" w:cs="Arial"/>
          <w:sz w:val="24"/>
          <w:szCs w:val="24"/>
        </w:rPr>
        <w:t xml:space="preserve">positively </w:t>
      </w:r>
      <w:r w:rsidR="00B736C9">
        <w:rPr>
          <w:rFonts w:ascii="Arial" w:hAnsi="Arial" w:cs="Arial"/>
          <w:sz w:val="24"/>
          <w:szCs w:val="24"/>
        </w:rPr>
        <w:t xml:space="preserve">as </w:t>
      </w:r>
      <w:r w:rsidR="00E023F3">
        <w:rPr>
          <w:rFonts w:ascii="Arial" w:hAnsi="Arial" w:cs="Arial"/>
          <w:sz w:val="24"/>
          <w:szCs w:val="24"/>
        </w:rPr>
        <w:t xml:space="preserve">Golden Jubilee participants </w:t>
      </w:r>
      <w:r w:rsidR="00B736C9">
        <w:rPr>
          <w:rFonts w:ascii="Arial" w:hAnsi="Arial" w:cs="Arial"/>
          <w:sz w:val="24"/>
          <w:szCs w:val="24"/>
        </w:rPr>
        <w:t>think they have</w:t>
      </w:r>
      <w:r w:rsidR="00E023F3">
        <w:rPr>
          <w:rFonts w:ascii="Arial" w:hAnsi="Arial" w:cs="Arial"/>
          <w:sz w:val="24"/>
          <w:szCs w:val="24"/>
        </w:rPr>
        <w:t xml:space="preserve">. This is an area that can be improved on. </w:t>
      </w:r>
      <w:r w:rsidR="00B736C9">
        <w:rPr>
          <w:rFonts w:ascii="Arial" w:hAnsi="Arial" w:cs="Arial"/>
          <w:sz w:val="24"/>
          <w:szCs w:val="24"/>
        </w:rPr>
        <w:t>SDS commented that having person centred</w:t>
      </w:r>
      <w:r w:rsidRPr="00D11F43">
        <w:rPr>
          <w:rFonts w:ascii="Arial" w:hAnsi="Arial" w:cs="Arial"/>
          <w:sz w:val="24"/>
          <w:szCs w:val="24"/>
        </w:rPr>
        <w:t xml:space="preserve"> </w:t>
      </w:r>
      <w:r w:rsidR="00B736C9">
        <w:rPr>
          <w:rFonts w:ascii="Arial" w:hAnsi="Arial" w:cs="Arial"/>
          <w:sz w:val="24"/>
          <w:szCs w:val="24"/>
        </w:rPr>
        <w:t>conversations is a real skill and agreed that</w:t>
      </w:r>
      <w:r w:rsidR="00DE30C3">
        <w:rPr>
          <w:rFonts w:ascii="Arial" w:hAnsi="Arial" w:cs="Arial"/>
          <w:sz w:val="24"/>
          <w:szCs w:val="24"/>
        </w:rPr>
        <w:t xml:space="preserve"> </w:t>
      </w:r>
      <w:r w:rsidR="00E023F3">
        <w:rPr>
          <w:rFonts w:ascii="Arial" w:hAnsi="Arial" w:cs="Arial"/>
          <w:sz w:val="24"/>
          <w:szCs w:val="24"/>
        </w:rPr>
        <w:t xml:space="preserve">the focus should be on </w:t>
      </w:r>
      <w:r w:rsidR="00B736C9">
        <w:rPr>
          <w:rFonts w:ascii="Arial" w:hAnsi="Arial" w:cs="Arial"/>
          <w:sz w:val="24"/>
          <w:szCs w:val="24"/>
        </w:rPr>
        <w:t xml:space="preserve">having conversations in a way that </w:t>
      </w:r>
      <w:r w:rsidR="00E023F3">
        <w:rPr>
          <w:rFonts w:ascii="Arial" w:hAnsi="Arial" w:cs="Arial"/>
          <w:sz w:val="24"/>
          <w:szCs w:val="24"/>
        </w:rPr>
        <w:t xml:space="preserve">is understandable to the individual. </w:t>
      </w:r>
    </w:p>
    <w:p w:rsidR="00B736C9" w:rsidRDefault="00B736C9" w:rsidP="00B736C9">
      <w:pPr>
        <w:pStyle w:val="ListParagraph"/>
        <w:spacing w:after="0" w:line="240" w:lineRule="auto"/>
        <w:ind w:left="709"/>
        <w:rPr>
          <w:rFonts w:ascii="Arial" w:hAnsi="Arial" w:cs="Arial"/>
          <w:sz w:val="24"/>
          <w:szCs w:val="24"/>
        </w:rPr>
      </w:pPr>
    </w:p>
    <w:p w:rsidR="00B736C9" w:rsidRDefault="00B736C9" w:rsidP="00D11F43">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KK asked if the annual learning report captures interventions and if this ties into the work that GA is leading. JY responded that the clinical governance report is detailed around how clinical incidents have been handled. PC commented that communication is the main theme of the report. GA replied that the reports he is looking at are around learning activity that has been undertaken, not about closing the loop on incidents, but there is maybe something that could be picked up through the workforce development programme on an ongoing basis.</w:t>
      </w:r>
    </w:p>
    <w:p w:rsidR="00B736C9" w:rsidRPr="00B736C9" w:rsidRDefault="00B736C9" w:rsidP="00B736C9">
      <w:pPr>
        <w:pStyle w:val="ListParagraph"/>
        <w:rPr>
          <w:rFonts w:ascii="Arial" w:hAnsi="Arial" w:cs="Arial"/>
          <w:sz w:val="24"/>
          <w:szCs w:val="24"/>
        </w:rPr>
      </w:pPr>
    </w:p>
    <w:p w:rsidR="00B736C9" w:rsidRPr="00D11F43" w:rsidRDefault="00B736C9" w:rsidP="00D11F43">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MB commented that the Person Centred Committee discussion on complaints identified emerging themes about communication and attitude. SDS commented that the Human Factors training would help with all of this and asked MH and HE to encourage medical staff to attend.</w:t>
      </w:r>
    </w:p>
    <w:p w:rsidR="00D11F43" w:rsidRDefault="00D11F43" w:rsidP="00D11F43">
      <w:pPr>
        <w:pStyle w:val="ListParagraph"/>
        <w:spacing w:after="0" w:line="240" w:lineRule="auto"/>
        <w:ind w:left="709"/>
        <w:rPr>
          <w:rFonts w:ascii="Arial" w:hAnsi="Arial" w:cs="Arial"/>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5"/>
        <w:gridCol w:w="3685"/>
        <w:gridCol w:w="1985"/>
        <w:gridCol w:w="1531"/>
      </w:tblGrid>
      <w:tr w:rsidR="00B736C9" w:rsidRPr="009D7C1B" w:rsidTr="00B736C9">
        <w:tc>
          <w:tcPr>
            <w:tcW w:w="1555" w:type="dxa"/>
            <w:vAlign w:val="center"/>
          </w:tcPr>
          <w:p w:rsidR="00B736C9" w:rsidRPr="009D7C1B" w:rsidRDefault="00B736C9" w:rsidP="00B736C9">
            <w:pPr>
              <w:pStyle w:val="ListParagraph"/>
              <w:spacing w:before="120" w:after="120" w:line="240" w:lineRule="auto"/>
              <w:ind w:left="0"/>
              <w:rPr>
                <w:rFonts w:ascii="Arial" w:hAnsi="Arial" w:cs="Arial"/>
                <w:b/>
                <w:color w:val="000000"/>
                <w:sz w:val="24"/>
                <w:szCs w:val="24"/>
              </w:rPr>
            </w:pPr>
            <w:r w:rsidRPr="009D7C1B">
              <w:rPr>
                <w:rFonts w:ascii="Arial" w:hAnsi="Arial" w:cs="Arial"/>
                <w:b/>
                <w:color w:val="000000"/>
                <w:sz w:val="24"/>
                <w:szCs w:val="24"/>
              </w:rPr>
              <w:lastRenderedPageBreak/>
              <w:t>Action No.</w:t>
            </w:r>
          </w:p>
        </w:tc>
        <w:tc>
          <w:tcPr>
            <w:tcW w:w="3685" w:type="dxa"/>
            <w:vAlign w:val="center"/>
          </w:tcPr>
          <w:p w:rsidR="00B736C9" w:rsidRPr="009D7C1B" w:rsidRDefault="00B736C9" w:rsidP="00B736C9">
            <w:pPr>
              <w:pStyle w:val="ListParagraph"/>
              <w:spacing w:before="120" w:after="120" w:line="240" w:lineRule="auto"/>
              <w:ind w:left="0"/>
              <w:rPr>
                <w:rFonts w:ascii="Arial" w:hAnsi="Arial" w:cs="Arial"/>
                <w:b/>
                <w:color w:val="000000"/>
                <w:sz w:val="24"/>
                <w:szCs w:val="24"/>
              </w:rPr>
            </w:pPr>
            <w:r w:rsidRPr="009D7C1B">
              <w:rPr>
                <w:rFonts w:ascii="Arial" w:hAnsi="Arial" w:cs="Arial"/>
                <w:b/>
                <w:color w:val="000000"/>
                <w:sz w:val="24"/>
                <w:szCs w:val="24"/>
              </w:rPr>
              <w:t>Action</w:t>
            </w:r>
          </w:p>
        </w:tc>
        <w:tc>
          <w:tcPr>
            <w:tcW w:w="1985" w:type="dxa"/>
            <w:vAlign w:val="center"/>
          </w:tcPr>
          <w:p w:rsidR="00B736C9" w:rsidRPr="009D7C1B" w:rsidRDefault="00B736C9" w:rsidP="00B736C9">
            <w:pPr>
              <w:pStyle w:val="ListParagraph"/>
              <w:spacing w:before="120" w:after="120" w:line="240" w:lineRule="auto"/>
              <w:ind w:left="0"/>
              <w:rPr>
                <w:rFonts w:ascii="Arial" w:hAnsi="Arial" w:cs="Arial"/>
                <w:b/>
                <w:color w:val="000000"/>
                <w:sz w:val="24"/>
                <w:szCs w:val="24"/>
              </w:rPr>
            </w:pPr>
            <w:r w:rsidRPr="009D7C1B">
              <w:rPr>
                <w:rFonts w:ascii="Arial" w:hAnsi="Arial" w:cs="Arial"/>
                <w:b/>
                <w:color w:val="000000"/>
                <w:sz w:val="24"/>
                <w:szCs w:val="24"/>
              </w:rPr>
              <w:t>Action by</w:t>
            </w:r>
          </w:p>
        </w:tc>
        <w:tc>
          <w:tcPr>
            <w:tcW w:w="1531" w:type="dxa"/>
            <w:vAlign w:val="center"/>
          </w:tcPr>
          <w:p w:rsidR="00B736C9" w:rsidRPr="009D7C1B" w:rsidRDefault="00B736C9" w:rsidP="00B736C9">
            <w:pPr>
              <w:pStyle w:val="ListParagraph"/>
              <w:spacing w:before="120" w:after="12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Status</w:t>
            </w:r>
          </w:p>
        </w:tc>
      </w:tr>
      <w:tr w:rsidR="00B736C9" w:rsidRPr="009D7C1B" w:rsidTr="00B736C9">
        <w:tc>
          <w:tcPr>
            <w:tcW w:w="1555" w:type="dxa"/>
          </w:tcPr>
          <w:p w:rsidR="00B736C9" w:rsidRPr="009D7C1B" w:rsidRDefault="00B736C9" w:rsidP="00B736C9">
            <w:pPr>
              <w:pStyle w:val="ListParagraph"/>
              <w:spacing w:before="120" w:after="120" w:line="240" w:lineRule="auto"/>
              <w:ind w:left="0"/>
              <w:rPr>
                <w:rFonts w:ascii="Arial" w:hAnsi="Arial" w:cs="Arial"/>
                <w:color w:val="0070C0"/>
                <w:sz w:val="24"/>
                <w:szCs w:val="24"/>
              </w:rPr>
            </w:pPr>
            <w:r>
              <w:rPr>
                <w:rFonts w:ascii="Arial" w:hAnsi="Arial" w:cs="Arial"/>
                <w:color w:val="0070C0"/>
                <w:sz w:val="24"/>
                <w:szCs w:val="24"/>
              </w:rPr>
              <w:t>020818/</w:t>
            </w:r>
            <w:r w:rsidR="00AB0777">
              <w:rPr>
                <w:rFonts w:ascii="Arial" w:hAnsi="Arial" w:cs="Arial"/>
                <w:color w:val="0070C0"/>
                <w:sz w:val="24"/>
                <w:szCs w:val="24"/>
              </w:rPr>
              <w:t>0</w:t>
            </w:r>
            <w:r w:rsidR="00EB2FC8">
              <w:rPr>
                <w:rFonts w:ascii="Arial" w:hAnsi="Arial" w:cs="Arial"/>
                <w:color w:val="0070C0"/>
                <w:sz w:val="24"/>
                <w:szCs w:val="24"/>
              </w:rPr>
              <w:t>7</w:t>
            </w:r>
          </w:p>
        </w:tc>
        <w:tc>
          <w:tcPr>
            <w:tcW w:w="3685" w:type="dxa"/>
          </w:tcPr>
          <w:p w:rsidR="00B736C9" w:rsidRPr="00B736C9" w:rsidRDefault="00B736C9" w:rsidP="00B736C9">
            <w:pPr>
              <w:pStyle w:val="ListParagraph"/>
              <w:spacing w:before="120" w:after="120" w:line="240" w:lineRule="auto"/>
              <w:ind w:left="0"/>
              <w:contextualSpacing w:val="0"/>
              <w:rPr>
                <w:rFonts w:ascii="Arial" w:hAnsi="Arial" w:cs="Arial"/>
                <w:b/>
                <w:color w:val="0070C0"/>
                <w:sz w:val="24"/>
                <w:szCs w:val="24"/>
              </w:rPr>
            </w:pPr>
            <w:r>
              <w:rPr>
                <w:rFonts w:ascii="Arial" w:hAnsi="Arial" w:cs="Arial"/>
                <w:b/>
                <w:color w:val="0070C0"/>
                <w:sz w:val="24"/>
                <w:szCs w:val="24"/>
              </w:rPr>
              <w:t xml:space="preserve">Human Factors: </w:t>
            </w:r>
            <w:r w:rsidRPr="00B736C9">
              <w:rPr>
                <w:rFonts w:ascii="Arial" w:hAnsi="Arial" w:cs="Arial"/>
                <w:color w:val="0070C0"/>
                <w:sz w:val="24"/>
                <w:szCs w:val="24"/>
              </w:rPr>
              <w:t>Encourage Medical staff to attend</w:t>
            </w:r>
          </w:p>
        </w:tc>
        <w:tc>
          <w:tcPr>
            <w:tcW w:w="1985" w:type="dxa"/>
          </w:tcPr>
          <w:p w:rsidR="00B736C9" w:rsidRPr="009D7C1B" w:rsidRDefault="00B736C9" w:rsidP="00B736C9">
            <w:pPr>
              <w:pStyle w:val="ListParagraph"/>
              <w:spacing w:before="120" w:after="120" w:line="240" w:lineRule="auto"/>
              <w:ind w:left="0"/>
              <w:contextualSpacing w:val="0"/>
              <w:rPr>
                <w:rFonts w:ascii="Arial" w:hAnsi="Arial" w:cs="Arial"/>
                <w:color w:val="0070C0"/>
                <w:sz w:val="24"/>
                <w:szCs w:val="24"/>
              </w:rPr>
            </w:pPr>
            <w:r>
              <w:rPr>
                <w:rFonts w:ascii="Arial" w:hAnsi="Arial" w:cs="Arial"/>
                <w:color w:val="0070C0"/>
                <w:sz w:val="24"/>
                <w:szCs w:val="24"/>
              </w:rPr>
              <w:t>Mike Higgins/ Hany Eteibas</w:t>
            </w:r>
          </w:p>
        </w:tc>
        <w:tc>
          <w:tcPr>
            <w:tcW w:w="1531" w:type="dxa"/>
          </w:tcPr>
          <w:p w:rsidR="00B736C9" w:rsidRPr="009D7C1B" w:rsidRDefault="00B736C9" w:rsidP="00B736C9">
            <w:pPr>
              <w:pStyle w:val="ListParagraph"/>
              <w:spacing w:before="120" w:after="120" w:line="240" w:lineRule="auto"/>
              <w:ind w:left="0"/>
              <w:contextualSpacing w:val="0"/>
              <w:rPr>
                <w:rFonts w:ascii="Arial" w:hAnsi="Arial" w:cs="Arial"/>
                <w:color w:val="0070C0"/>
                <w:sz w:val="24"/>
                <w:szCs w:val="24"/>
              </w:rPr>
            </w:pPr>
            <w:r>
              <w:rPr>
                <w:rFonts w:ascii="Arial" w:hAnsi="Arial" w:cs="Arial"/>
                <w:color w:val="0070C0"/>
                <w:sz w:val="24"/>
                <w:szCs w:val="24"/>
              </w:rPr>
              <w:t>NEW</w:t>
            </w:r>
          </w:p>
        </w:tc>
      </w:tr>
    </w:tbl>
    <w:p w:rsidR="00B736C9" w:rsidRDefault="00B736C9" w:rsidP="00D11F43">
      <w:pPr>
        <w:pStyle w:val="ListParagraph"/>
        <w:spacing w:after="0" w:line="240" w:lineRule="auto"/>
        <w:ind w:left="709"/>
        <w:rPr>
          <w:rFonts w:ascii="Arial" w:hAnsi="Arial" w:cs="Arial"/>
          <w:sz w:val="24"/>
          <w:szCs w:val="24"/>
        </w:rPr>
      </w:pPr>
    </w:p>
    <w:p w:rsidR="00FC443D" w:rsidRDefault="00FC443D" w:rsidP="002C5BE7">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 xml:space="preserve">JY urged the need to break down any issues into specific themes rather than the broad spectrum of communication, which ranges from receiving an appointment letter to a face to face conversation and everything in between. SDS added that there are diversity issues </w:t>
      </w:r>
      <w:r w:rsidR="00E023F3">
        <w:rPr>
          <w:rFonts w:ascii="Arial" w:hAnsi="Arial" w:cs="Arial"/>
          <w:sz w:val="24"/>
          <w:szCs w:val="24"/>
        </w:rPr>
        <w:t xml:space="preserve">to take into consideration too. </w:t>
      </w:r>
    </w:p>
    <w:p w:rsidR="00FC443D" w:rsidRDefault="00FC443D" w:rsidP="00FC443D">
      <w:pPr>
        <w:pStyle w:val="ListParagraph"/>
        <w:spacing w:after="0" w:line="240" w:lineRule="auto"/>
        <w:ind w:left="709"/>
        <w:rPr>
          <w:rFonts w:ascii="Arial" w:hAnsi="Arial" w:cs="Arial"/>
          <w:sz w:val="24"/>
          <w:szCs w:val="24"/>
        </w:rPr>
      </w:pPr>
    </w:p>
    <w:p w:rsidR="00A92222" w:rsidRPr="004B2E41" w:rsidRDefault="00A92222" w:rsidP="002C5BE7">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 xml:space="preserve">The Board </w:t>
      </w:r>
      <w:r w:rsidR="00E75ABD">
        <w:rPr>
          <w:rFonts w:ascii="Arial" w:hAnsi="Arial" w:cs="Arial"/>
          <w:sz w:val="24"/>
          <w:szCs w:val="24"/>
        </w:rPr>
        <w:t>noted</w:t>
      </w:r>
      <w:r w:rsidR="00FC443D">
        <w:rPr>
          <w:rFonts w:ascii="Arial" w:hAnsi="Arial" w:cs="Arial"/>
          <w:sz w:val="24"/>
          <w:szCs w:val="24"/>
        </w:rPr>
        <w:t xml:space="preserve"> the update</w:t>
      </w:r>
      <w:r>
        <w:rPr>
          <w:rFonts w:ascii="Arial" w:hAnsi="Arial" w:cs="Arial"/>
          <w:sz w:val="24"/>
          <w:szCs w:val="24"/>
        </w:rPr>
        <w:t>.</w:t>
      </w:r>
    </w:p>
    <w:p w:rsidR="002843FB" w:rsidRDefault="002843FB" w:rsidP="002C5BE7">
      <w:pPr>
        <w:pStyle w:val="ListParagraph"/>
        <w:spacing w:after="0" w:line="240" w:lineRule="auto"/>
        <w:rPr>
          <w:rFonts w:ascii="Arial" w:hAnsi="Arial" w:cs="Arial"/>
          <w:b/>
          <w:sz w:val="24"/>
          <w:szCs w:val="24"/>
        </w:rPr>
      </w:pPr>
    </w:p>
    <w:p w:rsidR="00FC443D" w:rsidRDefault="00FC443D" w:rsidP="002C5BE7">
      <w:pPr>
        <w:pStyle w:val="ListParagraph"/>
        <w:spacing w:after="0" w:line="240" w:lineRule="auto"/>
        <w:rPr>
          <w:rFonts w:ascii="Arial" w:hAnsi="Arial" w:cs="Arial"/>
          <w:b/>
          <w:sz w:val="24"/>
          <w:szCs w:val="24"/>
        </w:rPr>
      </w:pPr>
    </w:p>
    <w:p w:rsidR="002843FB" w:rsidRDefault="002843FB" w:rsidP="002C5BE7">
      <w:pPr>
        <w:pStyle w:val="ListParagraph"/>
        <w:numPr>
          <w:ilvl w:val="0"/>
          <w:numId w:val="1"/>
        </w:numPr>
        <w:spacing w:after="0" w:line="240" w:lineRule="auto"/>
        <w:ind w:left="709" w:hanging="993"/>
        <w:rPr>
          <w:rFonts w:ascii="Arial" w:hAnsi="Arial" w:cs="Arial"/>
          <w:b/>
          <w:sz w:val="24"/>
          <w:szCs w:val="24"/>
        </w:rPr>
      </w:pPr>
      <w:r w:rsidRPr="002843FB">
        <w:rPr>
          <w:rFonts w:ascii="Arial" w:hAnsi="Arial" w:cs="Arial"/>
          <w:b/>
          <w:sz w:val="24"/>
          <w:szCs w:val="24"/>
        </w:rPr>
        <w:t>Effective</w:t>
      </w:r>
    </w:p>
    <w:p w:rsidR="002843FB" w:rsidRDefault="002843FB" w:rsidP="002C5BE7">
      <w:pPr>
        <w:pStyle w:val="ListParagraph"/>
        <w:spacing w:after="0" w:line="240" w:lineRule="auto"/>
        <w:ind w:left="709" w:hanging="993"/>
        <w:rPr>
          <w:rFonts w:ascii="Arial" w:hAnsi="Arial" w:cs="Arial"/>
          <w:b/>
          <w:sz w:val="24"/>
          <w:szCs w:val="24"/>
        </w:rPr>
      </w:pPr>
    </w:p>
    <w:p w:rsidR="004E577A" w:rsidRPr="00042CA1" w:rsidRDefault="00C8535D" w:rsidP="004E577A">
      <w:pPr>
        <w:pStyle w:val="ListParagraph"/>
        <w:spacing w:after="0" w:line="240" w:lineRule="auto"/>
        <w:ind w:left="709"/>
        <w:rPr>
          <w:rFonts w:ascii="Arial" w:hAnsi="Arial" w:cs="Arial"/>
          <w:sz w:val="24"/>
          <w:szCs w:val="24"/>
        </w:rPr>
      </w:pPr>
      <w:r w:rsidRPr="00C8535D">
        <w:rPr>
          <w:rFonts w:ascii="Arial" w:hAnsi="Arial" w:cs="Arial"/>
          <w:sz w:val="24"/>
          <w:szCs w:val="24"/>
        </w:rPr>
        <w:t>CA entered the meeting</w:t>
      </w:r>
    </w:p>
    <w:p w:rsidR="004E577A" w:rsidRDefault="004E577A" w:rsidP="002C5BE7">
      <w:pPr>
        <w:pStyle w:val="ListParagraph"/>
        <w:spacing w:after="0" w:line="240" w:lineRule="auto"/>
        <w:ind w:left="709" w:hanging="993"/>
        <w:rPr>
          <w:rFonts w:ascii="Arial" w:hAnsi="Arial" w:cs="Arial"/>
          <w:b/>
          <w:sz w:val="24"/>
          <w:szCs w:val="24"/>
        </w:rPr>
      </w:pPr>
    </w:p>
    <w:p w:rsidR="00E7796B" w:rsidRDefault="004B2E41" w:rsidP="002C5BE7">
      <w:pPr>
        <w:pStyle w:val="ListParagraph"/>
        <w:numPr>
          <w:ilvl w:val="1"/>
          <w:numId w:val="1"/>
        </w:numPr>
        <w:spacing w:after="0" w:line="240" w:lineRule="auto"/>
        <w:ind w:left="709" w:hanging="993"/>
        <w:rPr>
          <w:rFonts w:ascii="Arial" w:hAnsi="Arial" w:cs="Arial"/>
          <w:b/>
          <w:sz w:val="24"/>
          <w:szCs w:val="24"/>
        </w:rPr>
      </w:pPr>
      <w:r>
        <w:rPr>
          <w:rFonts w:ascii="Arial" w:hAnsi="Arial" w:cs="Arial"/>
          <w:b/>
          <w:sz w:val="24"/>
          <w:szCs w:val="24"/>
        </w:rPr>
        <w:t>Performance Report</w:t>
      </w:r>
    </w:p>
    <w:p w:rsidR="00E7796B" w:rsidRDefault="00E7796B" w:rsidP="002C5BE7">
      <w:pPr>
        <w:pStyle w:val="ListParagraph"/>
        <w:spacing w:after="0" w:line="240" w:lineRule="auto"/>
        <w:ind w:left="709"/>
        <w:rPr>
          <w:rFonts w:ascii="Arial" w:hAnsi="Arial" w:cs="Arial"/>
          <w:b/>
          <w:sz w:val="24"/>
          <w:szCs w:val="24"/>
        </w:rPr>
      </w:pPr>
    </w:p>
    <w:p w:rsidR="006A6191" w:rsidRPr="006A6191" w:rsidRDefault="006A6191" w:rsidP="006A6191">
      <w:pPr>
        <w:pStyle w:val="ListParagraph"/>
        <w:numPr>
          <w:ilvl w:val="2"/>
          <w:numId w:val="1"/>
        </w:numPr>
        <w:spacing w:after="0" w:line="240" w:lineRule="auto"/>
        <w:ind w:left="709" w:hanging="993"/>
        <w:rPr>
          <w:rFonts w:ascii="Arial" w:hAnsi="Arial" w:cs="Arial"/>
          <w:b/>
          <w:sz w:val="24"/>
          <w:szCs w:val="24"/>
        </w:rPr>
      </w:pPr>
      <w:r>
        <w:rPr>
          <w:rFonts w:ascii="Arial" w:hAnsi="Arial" w:cs="Arial"/>
          <w:sz w:val="24"/>
          <w:szCs w:val="24"/>
        </w:rPr>
        <w:t>SDS welcomed CA to the meeting.</w:t>
      </w:r>
    </w:p>
    <w:p w:rsidR="006A6191" w:rsidRDefault="006A6191" w:rsidP="006A6191">
      <w:pPr>
        <w:pStyle w:val="ListParagraph"/>
        <w:spacing w:after="0" w:line="240" w:lineRule="auto"/>
        <w:ind w:left="709"/>
        <w:rPr>
          <w:rFonts w:ascii="Arial" w:hAnsi="Arial" w:cs="Arial"/>
          <w:b/>
          <w:sz w:val="24"/>
          <w:szCs w:val="24"/>
        </w:rPr>
      </w:pPr>
    </w:p>
    <w:p w:rsidR="006A6191" w:rsidRDefault="006A6191" w:rsidP="006A6191">
      <w:pPr>
        <w:pStyle w:val="ListParagraph"/>
        <w:spacing w:after="0" w:line="240" w:lineRule="auto"/>
        <w:ind w:left="709"/>
        <w:rPr>
          <w:rFonts w:ascii="Arial" w:hAnsi="Arial" w:cs="Arial"/>
          <w:b/>
          <w:sz w:val="24"/>
          <w:szCs w:val="24"/>
        </w:rPr>
      </w:pPr>
      <w:r>
        <w:rPr>
          <w:rFonts w:ascii="Arial" w:hAnsi="Arial" w:cs="Arial"/>
          <w:b/>
          <w:sz w:val="24"/>
          <w:szCs w:val="24"/>
        </w:rPr>
        <w:t>Scorecard</w:t>
      </w:r>
    </w:p>
    <w:p w:rsidR="006A6191" w:rsidRPr="006A6191" w:rsidRDefault="006A6191" w:rsidP="006A6191">
      <w:pPr>
        <w:pStyle w:val="ListParagraph"/>
        <w:spacing w:after="0" w:line="240" w:lineRule="auto"/>
        <w:ind w:left="709"/>
        <w:rPr>
          <w:rFonts w:ascii="Arial" w:hAnsi="Arial" w:cs="Arial"/>
          <w:b/>
          <w:sz w:val="24"/>
          <w:szCs w:val="24"/>
        </w:rPr>
      </w:pPr>
    </w:p>
    <w:p w:rsidR="00E7796B" w:rsidRPr="004E577A" w:rsidRDefault="00F37A27" w:rsidP="006A6191">
      <w:pPr>
        <w:pStyle w:val="ListParagraph"/>
        <w:numPr>
          <w:ilvl w:val="2"/>
          <w:numId w:val="1"/>
        </w:numPr>
        <w:spacing w:after="0" w:line="240" w:lineRule="auto"/>
        <w:ind w:left="709" w:hanging="993"/>
        <w:rPr>
          <w:rFonts w:ascii="Arial" w:hAnsi="Arial" w:cs="Arial"/>
          <w:b/>
          <w:sz w:val="24"/>
          <w:szCs w:val="24"/>
        </w:rPr>
      </w:pPr>
      <w:r w:rsidRPr="00E7796B">
        <w:rPr>
          <w:rFonts w:ascii="Arial" w:hAnsi="Arial" w:cs="Arial"/>
          <w:sz w:val="24"/>
          <w:szCs w:val="24"/>
        </w:rPr>
        <w:t>JY presented the Performance update for discussion</w:t>
      </w:r>
      <w:r w:rsidR="00F30AD0" w:rsidRPr="00E7796B">
        <w:rPr>
          <w:rFonts w:ascii="Arial" w:hAnsi="Arial" w:cs="Arial"/>
          <w:sz w:val="24"/>
          <w:szCs w:val="24"/>
        </w:rPr>
        <w:t>,</w:t>
      </w:r>
      <w:r w:rsidRPr="00E7796B">
        <w:rPr>
          <w:rFonts w:ascii="Arial" w:hAnsi="Arial" w:cs="Arial"/>
          <w:sz w:val="24"/>
          <w:szCs w:val="24"/>
        </w:rPr>
        <w:t xml:space="preserve"> highlighting the following:</w:t>
      </w:r>
      <w:r w:rsidR="00E7796B" w:rsidRPr="00E7796B">
        <w:rPr>
          <w:rFonts w:ascii="Arial" w:hAnsi="Arial" w:cs="Arial"/>
          <w:sz w:val="24"/>
          <w:szCs w:val="24"/>
        </w:rPr>
        <w:t xml:space="preserve"> </w:t>
      </w:r>
    </w:p>
    <w:p w:rsidR="004E577A" w:rsidRDefault="004E577A" w:rsidP="006A6191">
      <w:pPr>
        <w:pStyle w:val="ListParagraph"/>
        <w:spacing w:after="0" w:line="240" w:lineRule="auto"/>
        <w:ind w:left="709"/>
        <w:rPr>
          <w:rFonts w:ascii="Arial" w:hAnsi="Arial" w:cs="Arial"/>
          <w:b/>
          <w:sz w:val="24"/>
          <w:szCs w:val="24"/>
        </w:rPr>
      </w:pPr>
    </w:p>
    <w:p w:rsidR="004E577A" w:rsidRDefault="006A6191" w:rsidP="00333109">
      <w:pPr>
        <w:pStyle w:val="ListParagraph"/>
        <w:numPr>
          <w:ilvl w:val="0"/>
          <w:numId w:val="17"/>
        </w:numPr>
        <w:spacing w:after="0" w:line="240" w:lineRule="auto"/>
        <w:ind w:left="1080" w:right="176"/>
        <w:contextualSpacing w:val="0"/>
        <w:rPr>
          <w:rFonts w:ascii="Arial" w:hAnsi="Arial" w:cs="Arial"/>
          <w:sz w:val="24"/>
          <w:szCs w:val="24"/>
          <w:lang w:eastAsia="en-GB"/>
        </w:rPr>
      </w:pPr>
      <w:r>
        <w:rPr>
          <w:rFonts w:ascii="Arial" w:hAnsi="Arial" w:cs="Arial"/>
          <w:b/>
          <w:sz w:val="24"/>
          <w:szCs w:val="24"/>
          <w:lang w:eastAsia="en-GB"/>
        </w:rPr>
        <w:t>Theatre</w:t>
      </w:r>
      <w:r w:rsidR="004E577A" w:rsidRPr="004E577A">
        <w:rPr>
          <w:rFonts w:ascii="Arial" w:hAnsi="Arial" w:cs="Arial"/>
          <w:b/>
          <w:sz w:val="24"/>
          <w:szCs w:val="24"/>
          <w:lang w:eastAsia="en-GB"/>
        </w:rPr>
        <w:t xml:space="preserve"> cancellation rates</w:t>
      </w:r>
      <w:r w:rsidR="004E577A">
        <w:rPr>
          <w:rFonts w:ascii="Arial" w:hAnsi="Arial" w:cs="Arial"/>
          <w:b/>
          <w:sz w:val="24"/>
          <w:szCs w:val="24"/>
          <w:lang w:eastAsia="en-GB"/>
        </w:rPr>
        <w:t xml:space="preserve">: </w:t>
      </w:r>
      <w:r w:rsidR="004E577A" w:rsidRPr="00E84246">
        <w:rPr>
          <w:rFonts w:ascii="Arial" w:hAnsi="Arial" w:cs="Arial"/>
          <w:sz w:val="24"/>
          <w:szCs w:val="24"/>
          <w:lang w:eastAsia="en-GB"/>
        </w:rPr>
        <w:t>All specialties met their June cancellation rate targets with the exception of Orthopaedics</w:t>
      </w:r>
      <w:r>
        <w:rPr>
          <w:rFonts w:ascii="Arial" w:hAnsi="Arial" w:cs="Arial"/>
          <w:sz w:val="24"/>
          <w:szCs w:val="24"/>
          <w:lang w:eastAsia="en-GB"/>
        </w:rPr>
        <w:t>. A</w:t>
      </w:r>
      <w:r w:rsidR="004E577A" w:rsidRPr="00E84246">
        <w:rPr>
          <w:rFonts w:ascii="Arial" w:hAnsi="Arial" w:cs="Arial"/>
          <w:sz w:val="24"/>
          <w:szCs w:val="24"/>
          <w:lang w:eastAsia="en-GB"/>
        </w:rPr>
        <w:t xml:space="preserve"> rise in unavoidable cancellations saw an increase on May’s record low of 1.6%.</w:t>
      </w:r>
      <w:r w:rsidR="004E577A">
        <w:rPr>
          <w:rFonts w:ascii="Arial" w:hAnsi="Arial" w:cs="Arial"/>
          <w:sz w:val="24"/>
          <w:szCs w:val="24"/>
          <w:lang w:eastAsia="en-GB"/>
        </w:rPr>
        <w:t xml:space="preserve"> This was down to a rise in patients with skin conditions.</w:t>
      </w:r>
    </w:p>
    <w:p w:rsidR="006A6191" w:rsidRPr="00E84246" w:rsidRDefault="006A6191" w:rsidP="006A6191">
      <w:pPr>
        <w:pStyle w:val="ListParagraph"/>
        <w:spacing w:after="0" w:line="240" w:lineRule="auto"/>
        <w:ind w:left="1080" w:right="176"/>
        <w:contextualSpacing w:val="0"/>
        <w:rPr>
          <w:rFonts w:ascii="Arial" w:hAnsi="Arial" w:cs="Arial"/>
          <w:sz w:val="24"/>
          <w:szCs w:val="24"/>
          <w:lang w:eastAsia="en-GB"/>
        </w:rPr>
      </w:pPr>
    </w:p>
    <w:p w:rsidR="004E577A" w:rsidRPr="004E577A" w:rsidRDefault="004E577A" w:rsidP="006A6191">
      <w:pPr>
        <w:pStyle w:val="ListParagraph"/>
        <w:numPr>
          <w:ilvl w:val="2"/>
          <w:numId w:val="1"/>
        </w:numPr>
        <w:spacing w:after="0" w:line="240" w:lineRule="auto"/>
        <w:ind w:left="709" w:hanging="993"/>
        <w:rPr>
          <w:rFonts w:ascii="Arial" w:hAnsi="Arial" w:cs="Arial"/>
          <w:b/>
          <w:sz w:val="24"/>
          <w:szCs w:val="24"/>
        </w:rPr>
      </w:pPr>
      <w:r>
        <w:rPr>
          <w:rFonts w:ascii="Arial" w:hAnsi="Arial" w:cs="Arial"/>
          <w:sz w:val="24"/>
          <w:szCs w:val="24"/>
        </w:rPr>
        <w:t xml:space="preserve">JR assured the Board that she gets a weekly update on cancellation numbers and reasons for these. </w:t>
      </w:r>
    </w:p>
    <w:p w:rsidR="004E577A" w:rsidRPr="004E577A" w:rsidRDefault="004E577A" w:rsidP="006A6191">
      <w:pPr>
        <w:pStyle w:val="ListParagraph"/>
        <w:spacing w:after="0" w:line="240" w:lineRule="auto"/>
        <w:ind w:left="709"/>
        <w:rPr>
          <w:rFonts w:ascii="Arial" w:hAnsi="Arial" w:cs="Arial"/>
          <w:b/>
          <w:sz w:val="24"/>
          <w:szCs w:val="24"/>
        </w:rPr>
      </w:pPr>
    </w:p>
    <w:p w:rsidR="004E577A" w:rsidRPr="004E577A" w:rsidRDefault="004E577A" w:rsidP="006A6191">
      <w:pPr>
        <w:pStyle w:val="ListParagraph"/>
        <w:numPr>
          <w:ilvl w:val="2"/>
          <w:numId w:val="1"/>
        </w:numPr>
        <w:spacing w:after="0" w:line="240" w:lineRule="auto"/>
        <w:ind w:left="709" w:hanging="993"/>
        <w:rPr>
          <w:rFonts w:ascii="Arial" w:hAnsi="Arial" w:cs="Arial"/>
          <w:b/>
          <w:sz w:val="24"/>
          <w:szCs w:val="24"/>
        </w:rPr>
      </w:pPr>
      <w:r>
        <w:rPr>
          <w:rFonts w:ascii="Arial" w:hAnsi="Arial" w:cs="Arial"/>
          <w:sz w:val="24"/>
          <w:szCs w:val="24"/>
        </w:rPr>
        <w:t>SDS asked if the balance was towards patients cancelling. JR responded that this relates to patients being cancelled on admission.</w:t>
      </w:r>
    </w:p>
    <w:p w:rsidR="004E577A" w:rsidRPr="004E577A" w:rsidRDefault="004E577A" w:rsidP="006A6191">
      <w:pPr>
        <w:pStyle w:val="ListParagraph"/>
        <w:spacing w:after="0" w:line="240" w:lineRule="auto"/>
        <w:rPr>
          <w:rFonts w:ascii="Arial" w:hAnsi="Arial" w:cs="Arial"/>
          <w:b/>
          <w:sz w:val="24"/>
          <w:szCs w:val="24"/>
        </w:rPr>
      </w:pPr>
    </w:p>
    <w:p w:rsidR="004E577A" w:rsidRPr="004E577A" w:rsidRDefault="004E577A" w:rsidP="006A6191">
      <w:pPr>
        <w:pStyle w:val="ListParagraph"/>
        <w:numPr>
          <w:ilvl w:val="2"/>
          <w:numId w:val="1"/>
        </w:numPr>
        <w:spacing w:after="0" w:line="240" w:lineRule="auto"/>
        <w:ind w:left="709" w:hanging="993"/>
        <w:rPr>
          <w:rFonts w:ascii="Arial" w:hAnsi="Arial" w:cs="Arial"/>
          <w:sz w:val="24"/>
          <w:szCs w:val="24"/>
        </w:rPr>
      </w:pPr>
      <w:r w:rsidRPr="004E577A">
        <w:rPr>
          <w:rFonts w:ascii="Arial" w:hAnsi="Arial" w:cs="Arial"/>
          <w:sz w:val="24"/>
          <w:szCs w:val="24"/>
        </w:rPr>
        <w:t>JY highlighted that we are still ahead of planned activity year to date despite the increase in cancellations.</w:t>
      </w:r>
    </w:p>
    <w:p w:rsidR="00E7796B" w:rsidRDefault="00E7796B" w:rsidP="006A6191">
      <w:pPr>
        <w:spacing w:after="0" w:line="240" w:lineRule="auto"/>
        <w:rPr>
          <w:rFonts w:ascii="Arial" w:hAnsi="Arial" w:cs="Arial"/>
          <w:b/>
          <w:sz w:val="24"/>
          <w:szCs w:val="24"/>
        </w:rPr>
      </w:pPr>
    </w:p>
    <w:p w:rsidR="006A6191" w:rsidRPr="00092201" w:rsidRDefault="004E577A" w:rsidP="00333109">
      <w:pPr>
        <w:numPr>
          <w:ilvl w:val="0"/>
          <w:numId w:val="17"/>
        </w:numPr>
        <w:spacing w:after="0" w:line="240" w:lineRule="auto"/>
        <w:ind w:left="1080"/>
        <w:rPr>
          <w:rFonts w:ascii="Arial" w:hAnsi="Arial" w:cs="Arial"/>
          <w:color w:val="000000" w:themeColor="text1"/>
          <w:sz w:val="24"/>
          <w:szCs w:val="24"/>
        </w:rPr>
      </w:pPr>
      <w:r w:rsidRPr="004E577A">
        <w:rPr>
          <w:rFonts w:ascii="Arial" w:hAnsi="Arial" w:cs="Arial"/>
          <w:b/>
          <w:sz w:val="24"/>
          <w:szCs w:val="24"/>
          <w:lang w:eastAsia="en-GB"/>
        </w:rPr>
        <w:t>Treatment Time Guarantee</w:t>
      </w:r>
      <w:r w:rsidR="006A6191">
        <w:rPr>
          <w:rFonts w:ascii="Arial" w:hAnsi="Arial" w:cs="Arial"/>
          <w:b/>
          <w:sz w:val="24"/>
          <w:szCs w:val="24"/>
          <w:lang w:eastAsia="en-GB"/>
        </w:rPr>
        <w:t xml:space="preserve"> (TTG)</w:t>
      </w:r>
      <w:r w:rsidRPr="004E577A">
        <w:rPr>
          <w:rFonts w:ascii="Arial" w:hAnsi="Arial" w:cs="Arial"/>
          <w:b/>
          <w:sz w:val="24"/>
          <w:szCs w:val="24"/>
          <w:lang w:eastAsia="en-GB"/>
        </w:rPr>
        <w:t>:</w:t>
      </w:r>
      <w:r>
        <w:rPr>
          <w:rFonts w:ascii="Arial" w:hAnsi="Arial" w:cs="Arial"/>
          <w:sz w:val="24"/>
          <w:szCs w:val="24"/>
          <w:lang w:eastAsia="en-GB"/>
        </w:rPr>
        <w:t xml:space="preserve"> </w:t>
      </w:r>
      <w:r w:rsidR="00E02C7E" w:rsidRPr="00E84246">
        <w:rPr>
          <w:rFonts w:ascii="Arial" w:hAnsi="Arial" w:cs="Arial"/>
          <w:sz w:val="24"/>
          <w:szCs w:val="24"/>
          <w:lang w:eastAsia="en-GB"/>
        </w:rPr>
        <w:t>Waiting time challenges are still being experienced in some areas</w:t>
      </w:r>
      <w:r w:rsidR="006A6191">
        <w:rPr>
          <w:rFonts w:ascii="Arial" w:hAnsi="Arial" w:cs="Arial"/>
          <w:sz w:val="24"/>
          <w:szCs w:val="24"/>
          <w:lang w:eastAsia="en-GB"/>
        </w:rPr>
        <w:t>. This peaked in May, with the TTG not being met for</w:t>
      </w:r>
      <w:r w:rsidR="00E02C7E" w:rsidRPr="00E84246">
        <w:rPr>
          <w:rFonts w:ascii="Arial" w:hAnsi="Arial" w:cs="Arial"/>
          <w:sz w:val="24"/>
          <w:szCs w:val="24"/>
          <w:lang w:eastAsia="en-GB"/>
        </w:rPr>
        <w:t xml:space="preserve"> 62 Cardiac Surgery and Cardiology patients.</w:t>
      </w:r>
      <w:r w:rsidR="006A6191">
        <w:rPr>
          <w:rFonts w:ascii="Arial" w:hAnsi="Arial" w:cs="Arial"/>
          <w:sz w:val="24"/>
          <w:szCs w:val="24"/>
          <w:lang w:eastAsia="en-GB"/>
        </w:rPr>
        <w:t xml:space="preserve"> The Scottish Government has confirmed </w:t>
      </w:r>
      <w:r w:rsidR="00036DBC">
        <w:rPr>
          <w:rFonts w:ascii="Arial" w:hAnsi="Arial" w:cs="Arial"/>
          <w:sz w:val="24"/>
          <w:szCs w:val="24"/>
          <w:lang w:eastAsia="en-GB"/>
        </w:rPr>
        <w:t xml:space="preserve">funding to </w:t>
      </w:r>
      <w:r w:rsidR="006A6191">
        <w:rPr>
          <w:rFonts w:ascii="Arial" w:hAnsi="Arial" w:cs="Arial"/>
          <w:sz w:val="24"/>
          <w:szCs w:val="24"/>
          <w:lang w:eastAsia="en-GB"/>
        </w:rPr>
        <w:t xml:space="preserve">continue with </w:t>
      </w:r>
      <w:r w:rsidR="00036DBC">
        <w:rPr>
          <w:rFonts w:ascii="Arial" w:hAnsi="Arial" w:cs="Arial"/>
          <w:sz w:val="24"/>
          <w:szCs w:val="24"/>
          <w:lang w:eastAsia="en-GB"/>
        </w:rPr>
        <w:t xml:space="preserve">additional weekend </w:t>
      </w:r>
      <w:r w:rsidR="006A6191">
        <w:rPr>
          <w:rFonts w:ascii="Arial" w:hAnsi="Arial" w:cs="Arial"/>
          <w:sz w:val="24"/>
          <w:szCs w:val="24"/>
          <w:lang w:eastAsia="en-GB"/>
        </w:rPr>
        <w:t>sessions</w:t>
      </w:r>
      <w:r w:rsidR="00036DBC">
        <w:rPr>
          <w:rFonts w:ascii="Arial" w:hAnsi="Arial" w:cs="Arial"/>
          <w:sz w:val="24"/>
          <w:szCs w:val="24"/>
          <w:lang w:eastAsia="en-GB"/>
        </w:rPr>
        <w:t xml:space="preserve">. </w:t>
      </w:r>
      <w:r w:rsidR="00C8535D" w:rsidRPr="00C8535D">
        <w:rPr>
          <w:rFonts w:ascii="Arial" w:hAnsi="Arial" w:cs="Arial"/>
          <w:color w:val="000000" w:themeColor="text1"/>
          <w:sz w:val="24"/>
          <w:szCs w:val="24"/>
          <w:lang w:eastAsia="en-GB"/>
        </w:rPr>
        <w:t>We have written a briefing for the Cabinet Secretary with a view to getting a more substantive resolution in place.</w:t>
      </w:r>
    </w:p>
    <w:p w:rsidR="006A6191" w:rsidRDefault="006A6191" w:rsidP="006A6191">
      <w:pPr>
        <w:pStyle w:val="ListParagraph"/>
        <w:spacing w:after="0" w:line="240" w:lineRule="auto"/>
        <w:ind w:left="709"/>
        <w:rPr>
          <w:rFonts w:ascii="Arial" w:hAnsi="Arial" w:cs="Arial"/>
          <w:sz w:val="24"/>
          <w:szCs w:val="24"/>
        </w:rPr>
      </w:pPr>
    </w:p>
    <w:p w:rsidR="006A6191" w:rsidRDefault="006A6191" w:rsidP="006A6191">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 xml:space="preserve">SDS asked if this briefing includes details of what we need </w:t>
      </w:r>
      <w:r w:rsidR="00042CA1">
        <w:rPr>
          <w:rFonts w:ascii="Arial" w:hAnsi="Arial" w:cs="Arial"/>
          <w:sz w:val="24"/>
          <w:szCs w:val="24"/>
        </w:rPr>
        <w:t xml:space="preserve">in terms of </w:t>
      </w:r>
      <w:r>
        <w:rPr>
          <w:rFonts w:ascii="Arial" w:hAnsi="Arial" w:cs="Arial"/>
          <w:sz w:val="24"/>
          <w:szCs w:val="24"/>
        </w:rPr>
        <w:t>recruit</w:t>
      </w:r>
      <w:r w:rsidR="00042CA1">
        <w:rPr>
          <w:rFonts w:ascii="Arial" w:hAnsi="Arial" w:cs="Arial"/>
          <w:sz w:val="24"/>
          <w:szCs w:val="24"/>
        </w:rPr>
        <w:t>ment</w:t>
      </w:r>
      <w:r>
        <w:rPr>
          <w:rFonts w:ascii="Arial" w:hAnsi="Arial" w:cs="Arial"/>
          <w:sz w:val="24"/>
          <w:szCs w:val="24"/>
        </w:rPr>
        <w:t>. JY confirmed this.</w:t>
      </w:r>
    </w:p>
    <w:p w:rsidR="004F0490" w:rsidRDefault="004F0490" w:rsidP="004F0490">
      <w:pPr>
        <w:pStyle w:val="ListParagraph"/>
        <w:spacing w:after="0" w:line="240" w:lineRule="auto"/>
        <w:ind w:left="709"/>
        <w:rPr>
          <w:rFonts w:ascii="Arial" w:hAnsi="Arial" w:cs="Arial"/>
          <w:sz w:val="24"/>
          <w:szCs w:val="24"/>
        </w:rPr>
      </w:pPr>
    </w:p>
    <w:p w:rsidR="004F0490" w:rsidRDefault="004F0490" w:rsidP="006A6191">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lastRenderedPageBreak/>
        <w:t xml:space="preserve">MB commented on the good update on TTG and highlighted that the new </w:t>
      </w:r>
      <w:r w:rsidR="006C1A4B">
        <w:rPr>
          <w:rFonts w:ascii="Arial" w:hAnsi="Arial" w:cs="Arial"/>
          <w:sz w:val="24"/>
          <w:szCs w:val="24"/>
        </w:rPr>
        <w:t>Cabinet Secretary</w:t>
      </w:r>
      <w:r>
        <w:rPr>
          <w:rFonts w:ascii="Arial" w:hAnsi="Arial" w:cs="Arial"/>
          <w:sz w:val="24"/>
          <w:szCs w:val="24"/>
        </w:rPr>
        <w:t xml:space="preserve"> has stated that waiting times is one of her key priorities. JY responded that we would need </w:t>
      </w:r>
      <w:r w:rsidR="00584592">
        <w:rPr>
          <w:rFonts w:ascii="Arial" w:hAnsi="Arial" w:cs="Arial"/>
          <w:sz w:val="24"/>
          <w:szCs w:val="24"/>
        </w:rPr>
        <w:t>significant funding o</w:t>
      </w:r>
      <w:r>
        <w:rPr>
          <w:rFonts w:ascii="Arial" w:hAnsi="Arial" w:cs="Arial"/>
          <w:sz w:val="24"/>
          <w:szCs w:val="24"/>
        </w:rPr>
        <w:t xml:space="preserve">n a continuous basis to solve this waiting time challenge but there </w:t>
      </w:r>
      <w:r w:rsidR="00584592">
        <w:rPr>
          <w:rFonts w:ascii="Arial" w:hAnsi="Arial" w:cs="Arial"/>
          <w:sz w:val="24"/>
          <w:szCs w:val="24"/>
        </w:rPr>
        <w:t xml:space="preserve">are varying views on the funding solution. </w:t>
      </w:r>
      <w:r>
        <w:rPr>
          <w:rFonts w:ascii="Arial" w:hAnsi="Arial" w:cs="Arial"/>
          <w:sz w:val="24"/>
          <w:szCs w:val="24"/>
        </w:rPr>
        <w:t xml:space="preserve"> </w:t>
      </w:r>
      <w:r w:rsidR="004F33CB">
        <w:rPr>
          <w:rFonts w:ascii="Arial" w:hAnsi="Arial" w:cs="Arial"/>
          <w:sz w:val="24"/>
          <w:szCs w:val="24"/>
        </w:rPr>
        <w:t xml:space="preserve">JY added that </w:t>
      </w:r>
      <w:r w:rsidR="00584592">
        <w:rPr>
          <w:rFonts w:ascii="Arial" w:hAnsi="Arial" w:cs="Arial"/>
          <w:sz w:val="24"/>
          <w:szCs w:val="24"/>
        </w:rPr>
        <w:t xml:space="preserve">the brief has the </w:t>
      </w:r>
      <w:r w:rsidR="004F33CB">
        <w:rPr>
          <w:rFonts w:ascii="Arial" w:hAnsi="Arial" w:cs="Arial"/>
          <w:sz w:val="24"/>
          <w:szCs w:val="24"/>
        </w:rPr>
        <w:t xml:space="preserve">evidence to back up </w:t>
      </w:r>
      <w:r w:rsidR="00584592">
        <w:rPr>
          <w:rFonts w:ascii="Arial" w:hAnsi="Arial" w:cs="Arial"/>
          <w:sz w:val="24"/>
          <w:szCs w:val="24"/>
        </w:rPr>
        <w:t>current and future patient demands</w:t>
      </w:r>
      <w:r w:rsidR="004F33CB">
        <w:rPr>
          <w:rFonts w:ascii="Arial" w:hAnsi="Arial" w:cs="Arial"/>
          <w:sz w:val="24"/>
          <w:szCs w:val="24"/>
        </w:rPr>
        <w:t xml:space="preserve">. SDS </w:t>
      </w:r>
      <w:r w:rsidR="00042CA1">
        <w:rPr>
          <w:rFonts w:ascii="Arial" w:hAnsi="Arial" w:cs="Arial"/>
          <w:sz w:val="24"/>
          <w:szCs w:val="24"/>
        </w:rPr>
        <w:t>the value and importance that our approach is</w:t>
      </w:r>
      <w:r w:rsidR="004F33CB">
        <w:rPr>
          <w:rFonts w:ascii="Arial" w:hAnsi="Arial" w:cs="Arial"/>
          <w:sz w:val="24"/>
          <w:szCs w:val="24"/>
        </w:rPr>
        <w:t xml:space="preserve"> transparent and </w:t>
      </w:r>
      <w:r w:rsidR="00042CA1">
        <w:rPr>
          <w:rFonts w:ascii="Arial" w:hAnsi="Arial" w:cs="Arial"/>
          <w:sz w:val="24"/>
          <w:szCs w:val="24"/>
        </w:rPr>
        <w:t xml:space="preserve">all our reports are </w:t>
      </w:r>
      <w:r w:rsidR="004F33CB">
        <w:rPr>
          <w:rFonts w:ascii="Arial" w:hAnsi="Arial" w:cs="Arial"/>
          <w:sz w:val="24"/>
          <w:szCs w:val="24"/>
        </w:rPr>
        <w:t>backed up by evidence. JR added that we have made the point that we are the most</w:t>
      </w:r>
      <w:r>
        <w:rPr>
          <w:rFonts w:ascii="Arial" w:hAnsi="Arial" w:cs="Arial"/>
          <w:sz w:val="24"/>
          <w:szCs w:val="24"/>
        </w:rPr>
        <w:t xml:space="preserve"> </w:t>
      </w:r>
      <w:r w:rsidR="004F33CB">
        <w:rPr>
          <w:rFonts w:ascii="Arial" w:hAnsi="Arial" w:cs="Arial"/>
          <w:sz w:val="24"/>
          <w:szCs w:val="24"/>
        </w:rPr>
        <w:t>efficient cardiology centre in the UK and this is the first time in our history that we have report</w:t>
      </w:r>
      <w:r w:rsidR="00584592">
        <w:rPr>
          <w:rFonts w:ascii="Arial" w:hAnsi="Arial" w:cs="Arial"/>
          <w:sz w:val="24"/>
          <w:szCs w:val="24"/>
        </w:rPr>
        <w:t xml:space="preserve">ed </w:t>
      </w:r>
      <w:r w:rsidR="004F33CB">
        <w:rPr>
          <w:rFonts w:ascii="Arial" w:hAnsi="Arial" w:cs="Arial"/>
          <w:sz w:val="24"/>
          <w:szCs w:val="24"/>
        </w:rPr>
        <w:t>breaches.</w:t>
      </w:r>
    </w:p>
    <w:p w:rsidR="006A6191" w:rsidRDefault="006A6191" w:rsidP="006A6191">
      <w:pPr>
        <w:spacing w:after="0" w:line="240" w:lineRule="auto"/>
        <w:rPr>
          <w:rFonts w:ascii="Arial" w:hAnsi="Arial" w:cs="Arial"/>
          <w:sz w:val="24"/>
          <w:szCs w:val="24"/>
        </w:rPr>
      </w:pPr>
    </w:p>
    <w:p w:rsidR="006A6191" w:rsidRPr="008C4DCC" w:rsidRDefault="006A6191" w:rsidP="00333109">
      <w:pPr>
        <w:pStyle w:val="ListParagraph"/>
        <w:numPr>
          <w:ilvl w:val="0"/>
          <w:numId w:val="18"/>
        </w:numPr>
        <w:tabs>
          <w:tab w:val="left" w:pos="360"/>
        </w:tabs>
        <w:spacing w:after="0" w:line="240" w:lineRule="auto"/>
        <w:ind w:left="1080" w:right="176"/>
        <w:contextualSpacing w:val="0"/>
        <w:rPr>
          <w:rFonts w:ascii="Arial" w:hAnsi="Arial" w:cs="Arial"/>
          <w:sz w:val="24"/>
          <w:szCs w:val="24"/>
        </w:rPr>
      </w:pPr>
      <w:r w:rsidRPr="004E577A">
        <w:rPr>
          <w:rFonts w:ascii="Arial" w:hAnsi="Arial" w:cs="Arial"/>
          <w:b/>
          <w:sz w:val="24"/>
          <w:szCs w:val="24"/>
        </w:rPr>
        <w:t>Sickness absence</w:t>
      </w:r>
      <w:r>
        <w:rPr>
          <w:rFonts w:ascii="Arial" w:hAnsi="Arial" w:cs="Arial"/>
          <w:sz w:val="24"/>
          <w:szCs w:val="24"/>
        </w:rPr>
        <w:t>:</w:t>
      </w:r>
      <w:r w:rsidRPr="008C4DCC">
        <w:rPr>
          <w:rFonts w:ascii="Arial" w:hAnsi="Arial" w:cs="Arial"/>
          <w:sz w:val="24"/>
          <w:szCs w:val="24"/>
        </w:rPr>
        <w:t xml:space="preserve"> </w:t>
      </w:r>
      <w:r>
        <w:rPr>
          <w:rFonts w:ascii="Arial" w:hAnsi="Arial" w:cs="Arial"/>
          <w:sz w:val="24"/>
          <w:szCs w:val="24"/>
        </w:rPr>
        <w:t xml:space="preserve">The rate </w:t>
      </w:r>
      <w:r w:rsidRPr="008C4DCC">
        <w:rPr>
          <w:rFonts w:ascii="Arial" w:hAnsi="Arial" w:cs="Arial"/>
          <w:sz w:val="24"/>
          <w:szCs w:val="24"/>
        </w:rPr>
        <w:t xml:space="preserve">reduced in April to 4.78% which was </w:t>
      </w:r>
      <w:r>
        <w:rPr>
          <w:rFonts w:ascii="Arial" w:hAnsi="Arial" w:cs="Arial"/>
          <w:sz w:val="24"/>
          <w:szCs w:val="24"/>
        </w:rPr>
        <w:t>below the 4.86% reported by NHS</w:t>
      </w:r>
      <w:r w:rsidRPr="008C4DCC">
        <w:rPr>
          <w:rFonts w:ascii="Arial" w:hAnsi="Arial" w:cs="Arial"/>
          <w:sz w:val="24"/>
          <w:szCs w:val="24"/>
        </w:rPr>
        <w:t>Scotland as a whole but above the target of 4%.</w:t>
      </w:r>
    </w:p>
    <w:p w:rsidR="006A6191" w:rsidRDefault="006A6191" w:rsidP="006A6191">
      <w:pPr>
        <w:spacing w:after="0" w:line="240" w:lineRule="auto"/>
        <w:rPr>
          <w:rFonts w:ascii="Arial" w:hAnsi="Arial" w:cs="Arial"/>
          <w:sz w:val="24"/>
          <w:szCs w:val="24"/>
        </w:rPr>
      </w:pPr>
    </w:p>
    <w:p w:rsidR="004F0490" w:rsidRPr="004F0490" w:rsidRDefault="006A6191" w:rsidP="004F0490">
      <w:pPr>
        <w:pStyle w:val="ListParagraph"/>
        <w:numPr>
          <w:ilvl w:val="2"/>
          <w:numId w:val="1"/>
        </w:numPr>
        <w:spacing w:after="0" w:line="240" w:lineRule="auto"/>
        <w:ind w:left="709" w:hanging="993"/>
        <w:rPr>
          <w:rFonts w:ascii="Arial" w:hAnsi="Arial" w:cs="Arial"/>
          <w:b/>
          <w:sz w:val="24"/>
          <w:szCs w:val="24"/>
        </w:rPr>
      </w:pPr>
      <w:r w:rsidRPr="004F0490">
        <w:rPr>
          <w:rFonts w:ascii="Arial" w:hAnsi="Arial" w:cs="Arial"/>
          <w:sz w:val="24"/>
          <w:szCs w:val="24"/>
        </w:rPr>
        <w:t>KK</w:t>
      </w:r>
      <w:r w:rsidR="004F0490" w:rsidRPr="004F0490">
        <w:rPr>
          <w:rFonts w:ascii="Arial" w:hAnsi="Arial" w:cs="Arial"/>
          <w:sz w:val="24"/>
          <w:szCs w:val="24"/>
        </w:rPr>
        <w:t xml:space="preserve"> asked about vacancies and asked if the areas of concern would be advertised soon. JY assured the Board that there are no concerns around vacancies </w:t>
      </w:r>
      <w:r w:rsidR="004F0490">
        <w:rPr>
          <w:rFonts w:ascii="Arial" w:hAnsi="Arial" w:cs="Arial"/>
          <w:sz w:val="24"/>
          <w:szCs w:val="24"/>
        </w:rPr>
        <w:t>but we have large departments that always have a high turnover due to the number of staff and type of roles.</w:t>
      </w:r>
      <w:r w:rsidR="00584592">
        <w:rPr>
          <w:rFonts w:ascii="Arial" w:hAnsi="Arial" w:cs="Arial"/>
          <w:sz w:val="24"/>
          <w:szCs w:val="24"/>
        </w:rPr>
        <w:t xml:space="preserve"> </w:t>
      </w:r>
      <w:r w:rsidR="004F0490">
        <w:rPr>
          <w:rFonts w:ascii="Arial" w:hAnsi="Arial" w:cs="Arial"/>
          <w:sz w:val="24"/>
          <w:szCs w:val="24"/>
        </w:rPr>
        <w:t xml:space="preserve">JY added that the Workforce Review Group continues to meet fortnightly but the </w:t>
      </w:r>
      <w:r w:rsidR="00036DBC">
        <w:rPr>
          <w:rFonts w:ascii="Arial" w:hAnsi="Arial" w:cs="Arial"/>
          <w:sz w:val="24"/>
          <w:szCs w:val="24"/>
        </w:rPr>
        <w:t>i</w:t>
      </w:r>
      <w:r w:rsidR="004F0490">
        <w:rPr>
          <w:rFonts w:ascii="Arial" w:hAnsi="Arial" w:cs="Arial"/>
          <w:sz w:val="24"/>
          <w:szCs w:val="24"/>
        </w:rPr>
        <w:t xml:space="preserve">ndicators have been included to monitor the time it takes to complete each step of the recruitment journey. GA added that there is an overarching indicator which has been broken down </w:t>
      </w:r>
      <w:r w:rsidR="00036DBC">
        <w:rPr>
          <w:rFonts w:ascii="Arial" w:hAnsi="Arial" w:cs="Arial"/>
          <w:sz w:val="24"/>
          <w:szCs w:val="24"/>
        </w:rPr>
        <w:t xml:space="preserve">into the component parts </w:t>
      </w:r>
      <w:r w:rsidR="004F0490">
        <w:rPr>
          <w:rFonts w:ascii="Arial" w:hAnsi="Arial" w:cs="Arial"/>
          <w:sz w:val="24"/>
          <w:szCs w:val="24"/>
        </w:rPr>
        <w:t xml:space="preserve">of the </w:t>
      </w:r>
      <w:r w:rsidR="00584592">
        <w:rPr>
          <w:rFonts w:ascii="Arial" w:hAnsi="Arial" w:cs="Arial"/>
          <w:sz w:val="24"/>
          <w:szCs w:val="24"/>
        </w:rPr>
        <w:t xml:space="preserve">recruitment </w:t>
      </w:r>
      <w:r w:rsidR="004F0490">
        <w:rPr>
          <w:rFonts w:ascii="Arial" w:hAnsi="Arial" w:cs="Arial"/>
          <w:sz w:val="24"/>
          <w:szCs w:val="24"/>
        </w:rPr>
        <w:t>pathway.</w:t>
      </w:r>
    </w:p>
    <w:p w:rsidR="004F0490" w:rsidRPr="004F0490" w:rsidRDefault="004F0490" w:rsidP="004F0490">
      <w:pPr>
        <w:pStyle w:val="ListParagraph"/>
        <w:spacing w:after="0" w:line="240" w:lineRule="auto"/>
        <w:ind w:left="709"/>
        <w:rPr>
          <w:rFonts w:ascii="Arial" w:hAnsi="Arial" w:cs="Arial"/>
          <w:b/>
          <w:sz w:val="24"/>
          <w:szCs w:val="24"/>
        </w:rPr>
      </w:pPr>
    </w:p>
    <w:p w:rsidR="006A6191" w:rsidRPr="004F0490" w:rsidRDefault="006A6191" w:rsidP="004F33CB">
      <w:pPr>
        <w:pStyle w:val="ListParagraph"/>
        <w:spacing w:after="0" w:line="240" w:lineRule="auto"/>
        <w:ind w:left="709"/>
        <w:rPr>
          <w:rFonts w:ascii="Arial" w:hAnsi="Arial" w:cs="Arial"/>
          <w:b/>
          <w:sz w:val="24"/>
          <w:szCs w:val="24"/>
        </w:rPr>
      </w:pPr>
      <w:r w:rsidRPr="004F0490">
        <w:rPr>
          <w:rFonts w:ascii="Arial" w:hAnsi="Arial" w:cs="Arial"/>
          <w:b/>
          <w:sz w:val="24"/>
          <w:szCs w:val="24"/>
        </w:rPr>
        <w:t>Review of Indicators</w:t>
      </w:r>
    </w:p>
    <w:p w:rsidR="006A6191" w:rsidRDefault="006A6191" w:rsidP="006A6191">
      <w:pPr>
        <w:pStyle w:val="ListParagraph"/>
        <w:spacing w:after="0" w:line="240" w:lineRule="auto"/>
        <w:ind w:left="709"/>
        <w:rPr>
          <w:rFonts w:ascii="Arial" w:hAnsi="Arial" w:cs="Arial"/>
          <w:sz w:val="24"/>
          <w:szCs w:val="24"/>
        </w:rPr>
      </w:pPr>
    </w:p>
    <w:p w:rsidR="004F33CB" w:rsidRDefault="004E577A" w:rsidP="004E577A">
      <w:pPr>
        <w:pStyle w:val="ListParagraph"/>
        <w:numPr>
          <w:ilvl w:val="2"/>
          <w:numId w:val="1"/>
        </w:numPr>
        <w:spacing w:after="0" w:line="240" w:lineRule="auto"/>
        <w:ind w:left="709" w:hanging="993"/>
        <w:rPr>
          <w:rFonts w:ascii="Arial" w:hAnsi="Arial" w:cs="Arial"/>
          <w:sz w:val="24"/>
          <w:szCs w:val="24"/>
        </w:rPr>
      </w:pPr>
      <w:r w:rsidRPr="004F33CB">
        <w:rPr>
          <w:rFonts w:ascii="Arial" w:hAnsi="Arial" w:cs="Arial"/>
          <w:sz w:val="24"/>
          <w:szCs w:val="24"/>
        </w:rPr>
        <w:t xml:space="preserve">CA </w:t>
      </w:r>
      <w:r w:rsidR="004F33CB">
        <w:rPr>
          <w:rFonts w:ascii="Arial" w:hAnsi="Arial" w:cs="Arial"/>
          <w:sz w:val="24"/>
          <w:szCs w:val="24"/>
        </w:rPr>
        <w:t>updated the Board on the review of the Key Performance Indicators.</w:t>
      </w:r>
    </w:p>
    <w:p w:rsidR="004F33CB" w:rsidRDefault="004F33CB" w:rsidP="004F33CB">
      <w:pPr>
        <w:pStyle w:val="ListParagraph"/>
        <w:spacing w:after="0" w:line="240" w:lineRule="auto"/>
        <w:ind w:left="709"/>
        <w:rPr>
          <w:rFonts w:ascii="Arial" w:hAnsi="Arial" w:cs="Arial"/>
          <w:sz w:val="24"/>
          <w:szCs w:val="24"/>
        </w:rPr>
      </w:pPr>
    </w:p>
    <w:p w:rsidR="004E577A" w:rsidRDefault="004F33CB" w:rsidP="00333109">
      <w:pPr>
        <w:pStyle w:val="ListParagraph"/>
        <w:numPr>
          <w:ilvl w:val="1"/>
          <w:numId w:val="18"/>
        </w:numPr>
        <w:spacing w:after="0" w:line="240" w:lineRule="auto"/>
        <w:rPr>
          <w:rFonts w:ascii="Arial" w:hAnsi="Arial" w:cs="Arial"/>
          <w:sz w:val="24"/>
          <w:szCs w:val="24"/>
        </w:rPr>
      </w:pPr>
      <w:r>
        <w:rPr>
          <w:rFonts w:ascii="Arial" w:hAnsi="Arial" w:cs="Arial"/>
          <w:sz w:val="24"/>
          <w:szCs w:val="24"/>
        </w:rPr>
        <w:t>We are using</w:t>
      </w:r>
      <w:r w:rsidRPr="004F33CB">
        <w:rPr>
          <w:rFonts w:ascii="Arial" w:hAnsi="Arial" w:cs="Arial"/>
          <w:sz w:val="24"/>
          <w:szCs w:val="24"/>
        </w:rPr>
        <w:t xml:space="preserve"> different data visualisation methodology to track performance, with a move towards run charts and statistical process charts.</w:t>
      </w:r>
    </w:p>
    <w:p w:rsidR="004F33CB" w:rsidRDefault="004F33CB" w:rsidP="00333109">
      <w:pPr>
        <w:pStyle w:val="ListParagraph"/>
        <w:numPr>
          <w:ilvl w:val="1"/>
          <w:numId w:val="18"/>
        </w:numPr>
        <w:spacing w:after="0" w:line="240" w:lineRule="auto"/>
        <w:rPr>
          <w:rFonts w:ascii="Arial" w:hAnsi="Arial" w:cs="Arial"/>
          <w:sz w:val="24"/>
          <w:szCs w:val="24"/>
        </w:rPr>
      </w:pPr>
      <w:r>
        <w:rPr>
          <w:rFonts w:ascii="Arial" w:hAnsi="Arial" w:cs="Arial"/>
          <w:sz w:val="24"/>
          <w:szCs w:val="24"/>
        </w:rPr>
        <w:t>GA helped deliver workshops about the best way to visualise data and help people understand and analyse it.</w:t>
      </w:r>
    </w:p>
    <w:p w:rsidR="004F33CB" w:rsidRDefault="004F33CB" w:rsidP="004F33CB">
      <w:pPr>
        <w:pStyle w:val="ListParagraph"/>
        <w:spacing w:after="0" w:line="240" w:lineRule="auto"/>
        <w:ind w:left="709"/>
        <w:rPr>
          <w:rFonts w:ascii="Arial" w:hAnsi="Arial" w:cs="Arial"/>
          <w:sz w:val="24"/>
          <w:szCs w:val="24"/>
        </w:rPr>
      </w:pPr>
    </w:p>
    <w:p w:rsidR="0077222C" w:rsidRDefault="0077222C" w:rsidP="002C5BE7">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KH commented that it is great to see a recruitment KPI and asked if it was tracking time to offer or time to appointment, highlighting that time to offer is the truer measure of efficiency as the other side is outwith our control. CA advised that the recruitment team have identified optimum timescales for each part of the process.</w:t>
      </w:r>
    </w:p>
    <w:p w:rsidR="00947758" w:rsidRDefault="00947758">
      <w:pPr>
        <w:pStyle w:val="ListParagraph"/>
        <w:spacing w:after="0" w:line="240" w:lineRule="auto"/>
        <w:ind w:left="709"/>
        <w:rPr>
          <w:rFonts w:ascii="Arial" w:hAnsi="Arial" w:cs="Arial"/>
          <w:sz w:val="24"/>
          <w:szCs w:val="24"/>
        </w:rPr>
      </w:pPr>
    </w:p>
    <w:p w:rsidR="0077222C" w:rsidRDefault="0077222C" w:rsidP="0077222C">
      <w:pPr>
        <w:pStyle w:val="ListParagraph"/>
        <w:numPr>
          <w:ilvl w:val="2"/>
          <w:numId w:val="1"/>
        </w:numPr>
        <w:spacing w:after="0" w:line="240" w:lineRule="auto"/>
        <w:ind w:left="709" w:hanging="993"/>
        <w:rPr>
          <w:rFonts w:ascii="Arial" w:hAnsi="Arial" w:cs="Arial"/>
          <w:sz w:val="24"/>
          <w:szCs w:val="24"/>
        </w:rPr>
      </w:pPr>
      <w:r w:rsidRPr="0077222C">
        <w:rPr>
          <w:rFonts w:ascii="Arial" w:hAnsi="Arial" w:cs="Arial"/>
          <w:sz w:val="24"/>
          <w:szCs w:val="24"/>
        </w:rPr>
        <w:t xml:space="preserve">MB commented on the increasing number of complaints which have been fully or partially upheld. CA added that we already had an indicator around the number of upheld Stage 2 complaints and advised that the Performance and Planning Committee should not be focusing on outcomes. </w:t>
      </w:r>
      <w:r>
        <w:rPr>
          <w:rFonts w:ascii="Arial" w:hAnsi="Arial" w:cs="Arial"/>
          <w:sz w:val="24"/>
          <w:szCs w:val="24"/>
        </w:rPr>
        <w:t>JY added that the information is available and that trends can be tracked</w:t>
      </w:r>
      <w:r w:rsidR="008A109B">
        <w:rPr>
          <w:rFonts w:ascii="Arial" w:hAnsi="Arial" w:cs="Arial"/>
          <w:sz w:val="24"/>
          <w:szCs w:val="24"/>
        </w:rPr>
        <w:t xml:space="preserve"> </w:t>
      </w:r>
      <w:r>
        <w:rPr>
          <w:rFonts w:ascii="Arial" w:hAnsi="Arial" w:cs="Arial"/>
          <w:sz w:val="24"/>
          <w:szCs w:val="24"/>
        </w:rPr>
        <w:t xml:space="preserve">but haven’t been brought forward in a trend analysis. </w:t>
      </w:r>
    </w:p>
    <w:p w:rsidR="0077222C" w:rsidRPr="0077222C" w:rsidRDefault="0077222C" w:rsidP="0077222C">
      <w:pPr>
        <w:pStyle w:val="ListParagraph"/>
        <w:rPr>
          <w:rFonts w:ascii="Arial" w:hAnsi="Arial" w:cs="Arial"/>
          <w:sz w:val="24"/>
          <w:szCs w:val="24"/>
        </w:rPr>
      </w:pPr>
    </w:p>
    <w:p w:rsidR="0077222C" w:rsidRDefault="0077222C" w:rsidP="0077222C">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KK commented that she likes the trends visuals within the report and is happy to encourage their extended use.</w:t>
      </w:r>
    </w:p>
    <w:p w:rsidR="0077222C" w:rsidRPr="0077222C" w:rsidRDefault="0077222C" w:rsidP="0077222C">
      <w:pPr>
        <w:pStyle w:val="ListParagraph"/>
        <w:rPr>
          <w:rFonts w:ascii="Arial" w:hAnsi="Arial" w:cs="Arial"/>
          <w:sz w:val="24"/>
          <w:szCs w:val="24"/>
        </w:rPr>
      </w:pPr>
    </w:p>
    <w:p w:rsidR="0077222C" w:rsidRDefault="0077222C" w:rsidP="0077222C">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SDS asked why there are two red thresholds for patient bed night usage in the hotel.</w:t>
      </w:r>
      <w:r w:rsidR="00FF6769">
        <w:rPr>
          <w:rFonts w:ascii="Arial" w:hAnsi="Arial" w:cs="Arial"/>
          <w:sz w:val="24"/>
          <w:szCs w:val="24"/>
        </w:rPr>
        <w:t xml:space="preserve"> CA responded that the hotel has a daily allocation of patient bedrooms and if under used, it is difficult to </w:t>
      </w:r>
      <w:r w:rsidR="00036DBC">
        <w:rPr>
          <w:rFonts w:ascii="Arial" w:hAnsi="Arial" w:cs="Arial"/>
          <w:sz w:val="24"/>
          <w:szCs w:val="24"/>
        </w:rPr>
        <w:t>re-sell to other clients</w:t>
      </w:r>
      <w:r w:rsidR="00FF6769">
        <w:rPr>
          <w:rFonts w:ascii="Arial" w:hAnsi="Arial" w:cs="Arial"/>
          <w:sz w:val="24"/>
          <w:szCs w:val="24"/>
        </w:rPr>
        <w:t xml:space="preserve">. CA added that hospital bed occupancy also has two red line thresholds with the box coloured blue in between. JY asked if we could use this same legend for hotel patient bedroom occupancy. CA replied that she </w:t>
      </w:r>
      <w:r w:rsidR="00FF6769">
        <w:rPr>
          <w:rFonts w:ascii="Arial" w:hAnsi="Arial" w:cs="Arial"/>
          <w:sz w:val="24"/>
          <w:szCs w:val="24"/>
        </w:rPr>
        <w:lastRenderedPageBreak/>
        <w:t xml:space="preserve">is happy to amend that. GA added that this could be </w:t>
      </w:r>
      <w:r w:rsidR="009A7F40">
        <w:rPr>
          <w:rFonts w:ascii="Arial" w:hAnsi="Arial" w:cs="Arial"/>
          <w:sz w:val="24"/>
          <w:szCs w:val="24"/>
        </w:rPr>
        <w:t xml:space="preserve">included </w:t>
      </w:r>
      <w:r w:rsidR="00FF6769">
        <w:rPr>
          <w:rFonts w:ascii="Arial" w:hAnsi="Arial" w:cs="Arial"/>
          <w:sz w:val="24"/>
          <w:szCs w:val="24"/>
        </w:rPr>
        <w:t xml:space="preserve">through the work he is </w:t>
      </w:r>
      <w:r w:rsidR="009A7F40">
        <w:rPr>
          <w:rFonts w:ascii="Arial" w:hAnsi="Arial" w:cs="Arial"/>
          <w:sz w:val="24"/>
          <w:szCs w:val="24"/>
        </w:rPr>
        <w:t xml:space="preserve">undertaking </w:t>
      </w:r>
      <w:r w:rsidR="00FF6769">
        <w:rPr>
          <w:rFonts w:ascii="Arial" w:hAnsi="Arial" w:cs="Arial"/>
          <w:sz w:val="24"/>
          <w:szCs w:val="24"/>
        </w:rPr>
        <w:t>around data visualisation.</w:t>
      </w:r>
    </w:p>
    <w:p w:rsidR="00FF6769" w:rsidRDefault="00FF6769" w:rsidP="00FF6769">
      <w:pPr>
        <w:pStyle w:val="ListParagraph"/>
        <w:rPr>
          <w:rFonts w:ascii="Arial" w:hAnsi="Arial" w:cs="Arial"/>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5"/>
        <w:gridCol w:w="3685"/>
        <w:gridCol w:w="1985"/>
        <w:gridCol w:w="1531"/>
      </w:tblGrid>
      <w:tr w:rsidR="00FF6769" w:rsidRPr="009D7C1B" w:rsidTr="00DE30C3">
        <w:tc>
          <w:tcPr>
            <w:tcW w:w="1555" w:type="dxa"/>
            <w:vAlign w:val="center"/>
          </w:tcPr>
          <w:p w:rsidR="00FF6769" w:rsidRPr="009D7C1B" w:rsidRDefault="00FF6769" w:rsidP="00DE30C3">
            <w:pPr>
              <w:pStyle w:val="ListParagraph"/>
              <w:spacing w:before="120" w:after="120" w:line="240" w:lineRule="auto"/>
              <w:ind w:left="0"/>
              <w:rPr>
                <w:rFonts w:ascii="Arial" w:hAnsi="Arial" w:cs="Arial"/>
                <w:b/>
                <w:color w:val="000000"/>
                <w:sz w:val="24"/>
                <w:szCs w:val="24"/>
              </w:rPr>
            </w:pPr>
            <w:r w:rsidRPr="009D7C1B">
              <w:rPr>
                <w:rFonts w:ascii="Arial" w:hAnsi="Arial" w:cs="Arial"/>
                <w:b/>
                <w:color w:val="000000"/>
                <w:sz w:val="24"/>
                <w:szCs w:val="24"/>
              </w:rPr>
              <w:t>Action No.</w:t>
            </w:r>
          </w:p>
        </w:tc>
        <w:tc>
          <w:tcPr>
            <w:tcW w:w="3685" w:type="dxa"/>
            <w:vAlign w:val="center"/>
          </w:tcPr>
          <w:p w:rsidR="00FF6769" w:rsidRPr="009D7C1B" w:rsidRDefault="00FF6769" w:rsidP="00DE30C3">
            <w:pPr>
              <w:pStyle w:val="ListParagraph"/>
              <w:spacing w:before="120" w:after="120" w:line="240" w:lineRule="auto"/>
              <w:ind w:left="0"/>
              <w:rPr>
                <w:rFonts w:ascii="Arial" w:hAnsi="Arial" w:cs="Arial"/>
                <w:b/>
                <w:color w:val="000000"/>
                <w:sz w:val="24"/>
                <w:szCs w:val="24"/>
              </w:rPr>
            </w:pPr>
            <w:r w:rsidRPr="009D7C1B">
              <w:rPr>
                <w:rFonts w:ascii="Arial" w:hAnsi="Arial" w:cs="Arial"/>
                <w:b/>
                <w:color w:val="000000"/>
                <w:sz w:val="24"/>
                <w:szCs w:val="24"/>
              </w:rPr>
              <w:t>Action</w:t>
            </w:r>
          </w:p>
        </w:tc>
        <w:tc>
          <w:tcPr>
            <w:tcW w:w="1985" w:type="dxa"/>
            <w:vAlign w:val="center"/>
          </w:tcPr>
          <w:p w:rsidR="00FF6769" w:rsidRPr="009D7C1B" w:rsidRDefault="00FF6769" w:rsidP="00DE30C3">
            <w:pPr>
              <w:pStyle w:val="ListParagraph"/>
              <w:spacing w:before="120" w:after="120" w:line="240" w:lineRule="auto"/>
              <w:ind w:left="0"/>
              <w:rPr>
                <w:rFonts w:ascii="Arial" w:hAnsi="Arial" w:cs="Arial"/>
                <w:b/>
                <w:color w:val="000000"/>
                <w:sz w:val="24"/>
                <w:szCs w:val="24"/>
              </w:rPr>
            </w:pPr>
            <w:r w:rsidRPr="009D7C1B">
              <w:rPr>
                <w:rFonts w:ascii="Arial" w:hAnsi="Arial" w:cs="Arial"/>
                <w:b/>
                <w:color w:val="000000"/>
                <w:sz w:val="24"/>
                <w:szCs w:val="24"/>
              </w:rPr>
              <w:t>Action by</w:t>
            </w:r>
          </w:p>
        </w:tc>
        <w:tc>
          <w:tcPr>
            <w:tcW w:w="1531" w:type="dxa"/>
            <w:vAlign w:val="center"/>
          </w:tcPr>
          <w:p w:rsidR="00FF6769" w:rsidRPr="009D7C1B" w:rsidRDefault="00FF6769" w:rsidP="00DE30C3">
            <w:pPr>
              <w:pStyle w:val="ListParagraph"/>
              <w:spacing w:before="120" w:after="12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Status</w:t>
            </w:r>
          </w:p>
        </w:tc>
      </w:tr>
      <w:tr w:rsidR="00FF6769" w:rsidRPr="009D7C1B" w:rsidTr="00DE30C3">
        <w:tc>
          <w:tcPr>
            <w:tcW w:w="1555" w:type="dxa"/>
          </w:tcPr>
          <w:p w:rsidR="00FF6769" w:rsidRPr="009D7C1B" w:rsidRDefault="00FF6769" w:rsidP="00EB2FC8">
            <w:pPr>
              <w:pStyle w:val="ListParagraph"/>
              <w:spacing w:before="120" w:after="120" w:line="240" w:lineRule="auto"/>
              <w:ind w:left="0"/>
              <w:rPr>
                <w:rFonts w:ascii="Arial" w:hAnsi="Arial" w:cs="Arial"/>
                <w:color w:val="0070C0"/>
                <w:sz w:val="24"/>
                <w:szCs w:val="24"/>
              </w:rPr>
            </w:pPr>
            <w:r>
              <w:rPr>
                <w:rFonts w:ascii="Arial" w:hAnsi="Arial" w:cs="Arial"/>
                <w:color w:val="0070C0"/>
                <w:sz w:val="24"/>
                <w:szCs w:val="24"/>
              </w:rPr>
              <w:t>020818/</w:t>
            </w:r>
            <w:r w:rsidR="00AB0777">
              <w:rPr>
                <w:rFonts w:ascii="Arial" w:hAnsi="Arial" w:cs="Arial"/>
                <w:color w:val="0070C0"/>
                <w:sz w:val="24"/>
                <w:szCs w:val="24"/>
              </w:rPr>
              <w:t>0</w:t>
            </w:r>
            <w:r w:rsidR="00EB2FC8">
              <w:rPr>
                <w:rFonts w:ascii="Arial" w:hAnsi="Arial" w:cs="Arial"/>
                <w:color w:val="0070C0"/>
                <w:sz w:val="24"/>
                <w:szCs w:val="24"/>
              </w:rPr>
              <w:t>8</w:t>
            </w:r>
          </w:p>
        </w:tc>
        <w:tc>
          <w:tcPr>
            <w:tcW w:w="3685" w:type="dxa"/>
          </w:tcPr>
          <w:p w:rsidR="00FF6769" w:rsidRPr="009D7C1B" w:rsidRDefault="00FF6769" w:rsidP="00FF6769">
            <w:pPr>
              <w:pStyle w:val="ListParagraph"/>
              <w:spacing w:before="120" w:after="120" w:line="240" w:lineRule="auto"/>
              <w:ind w:left="0"/>
              <w:contextualSpacing w:val="0"/>
              <w:rPr>
                <w:rFonts w:ascii="Arial" w:hAnsi="Arial" w:cs="Arial"/>
                <w:color w:val="0070C0"/>
                <w:sz w:val="24"/>
                <w:szCs w:val="24"/>
              </w:rPr>
            </w:pPr>
            <w:r>
              <w:rPr>
                <w:rFonts w:ascii="Arial" w:hAnsi="Arial" w:cs="Arial"/>
                <w:b/>
                <w:color w:val="0070C0"/>
                <w:sz w:val="24"/>
                <w:szCs w:val="24"/>
              </w:rPr>
              <w:t>Performance Scorecard</w:t>
            </w:r>
            <w:r w:rsidRPr="00B924F0">
              <w:rPr>
                <w:rFonts w:ascii="Arial" w:hAnsi="Arial" w:cs="Arial"/>
                <w:b/>
                <w:color w:val="0070C0"/>
                <w:sz w:val="24"/>
                <w:szCs w:val="24"/>
              </w:rPr>
              <w:t>:</w:t>
            </w:r>
            <w:r>
              <w:rPr>
                <w:rFonts w:ascii="Arial" w:hAnsi="Arial" w:cs="Arial"/>
                <w:b/>
                <w:color w:val="0070C0"/>
                <w:sz w:val="24"/>
                <w:szCs w:val="24"/>
              </w:rPr>
              <w:t xml:space="preserve"> </w:t>
            </w:r>
            <w:r w:rsidRPr="00FF6769">
              <w:rPr>
                <w:rFonts w:ascii="Arial" w:hAnsi="Arial" w:cs="Arial"/>
                <w:color w:val="0070C0"/>
                <w:sz w:val="24"/>
                <w:szCs w:val="24"/>
              </w:rPr>
              <w:t>Change hotel patient bedroom occupancy to have a blue box between two red threshold lines</w:t>
            </w:r>
          </w:p>
        </w:tc>
        <w:tc>
          <w:tcPr>
            <w:tcW w:w="1985" w:type="dxa"/>
          </w:tcPr>
          <w:p w:rsidR="00FF6769" w:rsidRPr="009D7C1B" w:rsidRDefault="00333109" w:rsidP="00DE30C3">
            <w:pPr>
              <w:pStyle w:val="ListParagraph"/>
              <w:spacing w:before="120" w:after="120" w:line="240" w:lineRule="auto"/>
              <w:ind w:left="0"/>
              <w:contextualSpacing w:val="0"/>
              <w:rPr>
                <w:rFonts w:ascii="Arial" w:hAnsi="Arial" w:cs="Arial"/>
                <w:color w:val="0070C0"/>
                <w:sz w:val="24"/>
                <w:szCs w:val="24"/>
              </w:rPr>
            </w:pPr>
            <w:r>
              <w:rPr>
                <w:rFonts w:ascii="Arial" w:hAnsi="Arial" w:cs="Arial"/>
                <w:color w:val="0070C0"/>
                <w:sz w:val="24"/>
                <w:szCs w:val="24"/>
              </w:rPr>
              <w:t>Julie Carter (Carole Anderson)</w:t>
            </w:r>
          </w:p>
        </w:tc>
        <w:tc>
          <w:tcPr>
            <w:tcW w:w="1531" w:type="dxa"/>
          </w:tcPr>
          <w:p w:rsidR="00FF6769" w:rsidRPr="009D7C1B" w:rsidRDefault="00FF6769" w:rsidP="00DE30C3">
            <w:pPr>
              <w:pStyle w:val="ListParagraph"/>
              <w:spacing w:before="120" w:after="120" w:line="240" w:lineRule="auto"/>
              <w:ind w:left="0"/>
              <w:contextualSpacing w:val="0"/>
              <w:rPr>
                <w:rFonts w:ascii="Arial" w:hAnsi="Arial" w:cs="Arial"/>
                <w:color w:val="0070C0"/>
                <w:sz w:val="24"/>
                <w:szCs w:val="24"/>
              </w:rPr>
            </w:pPr>
            <w:r>
              <w:rPr>
                <w:rFonts w:ascii="Arial" w:hAnsi="Arial" w:cs="Arial"/>
                <w:color w:val="0070C0"/>
                <w:sz w:val="24"/>
                <w:szCs w:val="24"/>
              </w:rPr>
              <w:t>NEW</w:t>
            </w:r>
          </w:p>
        </w:tc>
      </w:tr>
    </w:tbl>
    <w:p w:rsidR="00FF6769" w:rsidRPr="00FF6769" w:rsidRDefault="00FF6769" w:rsidP="00FF6769">
      <w:pPr>
        <w:pStyle w:val="ListParagraph"/>
        <w:rPr>
          <w:rFonts w:ascii="Arial" w:hAnsi="Arial" w:cs="Arial"/>
          <w:sz w:val="24"/>
          <w:szCs w:val="24"/>
        </w:rPr>
      </w:pPr>
    </w:p>
    <w:p w:rsidR="00FF6769" w:rsidRDefault="00FF6769" w:rsidP="0077222C">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SDS thanked CA and her team for their hard work on this highlighting that it had been very helpful.</w:t>
      </w:r>
    </w:p>
    <w:p w:rsidR="0077222C" w:rsidRPr="0077222C" w:rsidRDefault="0077222C" w:rsidP="0077222C">
      <w:pPr>
        <w:pStyle w:val="ListParagraph"/>
        <w:rPr>
          <w:rFonts w:ascii="Arial" w:hAnsi="Arial" w:cs="Arial"/>
          <w:sz w:val="24"/>
          <w:szCs w:val="24"/>
        </w:rPr>
      </w:pPr>
    </w:p>
    <w:p w:rsidR="004B2E41" w:rsidRDefault="00F37A27" w:rsidP="002C5BE7">
      <w:pPr>
        <w:pStyle w:val="ListParagraph"/>
        <w:numPr>
          <w:ilvl w:val="2"/>
          <w:numId w:val="1"/>
        </w:numPr>
        <w:spacing w:after="0" w:line="240" w:lineRule="auto"/>
        <w:ind w:left="709" w:hanging="993"/>
        <w:rPr>
          <w:rFonts w:ascii="Arial" w:hAnsi="Arial" w:cs="Arial"/>
          <w:sz w:val="24"/>
          <w:szCs w:val="24"/>
        </w:rPr>
      </w:pPr>
      <w:r w:rsidRPr="00C534C8">
        <w:rPr>
          <w:rFonts w:ascii="Arial" w:hAnsi="Arial" w:cs="Arial"/>
          <w:sz w:val="24"/>
          <w:szCs w:val="24"/>
        </w:rPr>
        <w:t>The Board noted the update.</w:t>
      </w:r>
      <w:r w:rsidR="004B2E41" w:rsidRPr="00C534C8">
        <w:rPr>
          <w:rFonts w:ascii="Arial" w:hAnsi="Arial" w:cs="Arial"/>
          <w:sz w:val="24"/>
          <w:szCs w:val="24"/>
        </w:rPr>
        <w:br/>
      </w:r>
    </w:p>
    <w:p w:rsidR="00E02F81" w:rsidRPr="008A109B" w:rsidRDefault="00C8535D" w:rsidP="004E577A">
      <w:pPr>
        <w:pStyle w:val="ListParagraph"/>
        <w:spacing w:after="0" w:line="240" w:lineRule="auto"/>
        <w:ind w:left="1134" w:hanging="425"/>
        <w:rPr>
          <w:rFonts w:ascii="Arial" w:hAnsi="Arial" w:cs="Arial"/>
          <w:sz w:val="24"/>
          <w:szCs w:val="24"/>
        </w:rPr>
      </w:pPr>
      <w:r w:rsidRPr="00C8535D">
        <w:rPr>
          <w:rFonts w:ascii="Arial" w:hAnsi="Arial" w:cs="Arial"/>
          <w:sz w:val="24"/>
          <w:szCs w:val="24"/>
        </w:rPr>
        <w:t>CA left the meeting</w:t>
      </w:r>
    </w:p>
    <w:p w:rsidR="004E577A" w:rsidRPr="00F377FF" w:rsidRDefault="004E577A" w:rsidP="004E577A">
      <w:pPr>
        <w:pStyle w:val="ListParagraph"/>
        <w:spacing w:after="0" w:line="240" w:lineRule="auto"/>
        <w:ind w:left="1134" w:hanging="425"/>
        <w:rPr>
          <w:rFonts w:ascii="Arial" w:hAnsi="Arial" w:cs="Arial"/>
          <w:sz w:val="24"/>
          <w:szCs w:val="24"/>
        </w:rPr>
      </w:pPr>
    </w:p>
    <w:p w:rsidR="004B2E41" w:rsidRPr="00DE30C3" w:rsidRDefault="004B2E41" w:rsidP="002C5BE7">
      <w:pPr>
        <w:pStyle w:val="ListParagraph"/>
        <w:numPr>
          <w:ilvl w:val="1"/>
          <w:numId w:val="1"/>
        </w:numPr>
        <w:spacing w:after="0" w:line="240" w:lineRule="auto"/>
        <w:ind w:left="709" w:hanging="993"/>
        <w:rPr>
          <w:rFonts w:ascii="Arial" w:hAnsi="Arial" w:cs="Arial"/>
          <w:b/>
          <w:sz w:val="24"/>
          <w:szCs w:val="24"/>
        </w:rPr>
      </w:pPr>
      <w:r w:rsidRPr="00DE30C3">
        <w:rPr>
          <w:rFonts w:ascii="Arial" w:hAnsi="Arial" w:cs="Arial"/>
          <w:b/>
          <w:sz w:val="24"/>
          <w:szCs w:val="24"/>
        </w:rPr>
        <w:t>Hospital Activity Report</w:t>
      </w:r>
      <w:r w:rsidR="00801D44" w:rsidRPr="00DE30C3">
        <w:rPr>
          <w:rFonts w:ascii="Arial" w:hAnsi="Arial" w:cs="Arial"/>
          <w:b/>
          <w:sz w:val="24"/>
          <w:szCs w:val="24"/>
        </w:rPr>
        <w:t xml:space="preserve"> </w:t>
      </w:r>
      <w:r w:rsidR="005F7D45" w:rsidRPr="00DE30C3">
        <w:rPr>
          <w:rFonts w:ascii="Arial" w:hAnsi="Arial" w:cs="Arial"/>
          <w:b/>
          <w:sz w:val="24"/>
          <w:szCs w:val="24"/>
        </w:rPr>
        <w:t xml:space="preserve">– </w:t>
      </w:r>
      <w:r w:rsidR="002C5BE7" w:rsidRPr="00DE30C3">
        <w:rPr>
          <w:rFonts w:ascii="Arial" w:hAnsi="Arial" w:cs="Arial"/>
          <w:b/>
          <w:sz w:val="24"/>
          <w:szCs w:val="24"/>
        </w:rPr>
        <w:t>June 20</w:t>
      </w:r>
      <w:r w:rsidR="00801D44" w:rsidRPr="00DE30C3">
        <w:rPr>
          <w:rFonts w:ascii="Arial" w:hAnsi="Arial" w:cs="Arial"/>
          <w:b/>
          <w:sz w:val="24"/>
          <w:szCs w:val="24"/>
        </w:rPr>
        <w:t>18</w:t>
      </w:r>
    </w:p>
    <w:p w:rsidR="00F377FF" w:rsidRDefault="00F377FF" w:rsidP="002C5BE7">
      <w:pPr>
        <w:pStyle w:val="ListParagraph"/>
        <w:spacing w:after="0" w:line="240" w:lineRule="auto"/>
        <w:ind w:left="709" w:hanging="993"/>
        <w:rPr>
          <w:rFonts w:ascii="Arial" w:hAnsi="Arial" w:cs="Arial"/>
          <w:b/>
          <w:sz w:val="24"/>
          <w:szCs w:val="24"/>
        </w:rPr>
      </w:pPr>
    </w:p>
    <w:p w:rsidR="002C5BE7" w:rsidRDefault="00801D44" w:rsidP="002C5BE7">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JR presented the year-end Hospital Activity report for discussion and noting, highlighting the following:</w:t>
      </w:r>
    </w:p>
    <w:p w:rsidR="002C5BE7" w:rsidRDefault="002C5BE7" w:rsidP="002C5BE7">
      <w:pPr>
        <w:pStyle w:val="ListParagraph"/>
        <w:spacing w:after="0" w:line="240" w:lineRule="auto"/>
        <w:ind w:left="709"/>
        <w:rPr>
          <w:rFonts w:ascii="Arial" w:hAnsi="Arial" w:cs="Arial"/>
          <w:sz w:val="24"/>
          <w:szCs w:val="24"/>
        </w:rPr>
      </w:pPr>
    </w:p>
    <w:p w:rsidR="002C5BE7" w:rsidRDefault="00EA0042" w:rsidP="00333109">
      <w:pPr>
        <w:pStyle w:val="ListParagraph"/>
        <w:numPr>
          <w:ilvl w:val="0"/>
          <w:numId w:val="12"/>
        </w:numPr>
        <w:spacing w:after="0" w:line="240" w:lineRule="auto"/>
        <w:rPr>
          <w:rFonts w:ascii="Arial" w:hAnsi="Arial" w:cs="Arial"/>
          <w:sz w:val="24"/>
          <w:szCs w:val="24"/>
        </w:rPr>
      </w:pPr>
      <w:r w:rsidRPr="002C5BE7">
        <w:rPr>
          <w:rFonts w:ascii="Arial" w:hAnsi="Arial" w:cs="Arial"/>
          <w:b/>
          <w:sz w:val="24"/>
          <w:szCs w:val="24"/>
        </w:rPr>
        <w:t>Total activity:</w:t>
      </w:r>
      <w:r w:rsidRPr="002C5BE7">
        <w:rPr>
          <w:rFonts w:ascii="Arial" w:hAnsi="Arial" w:cs="Arial"/>
          <w:sz w:val="24"/>
          <w:szCs w:val="24"/>
        </w:rPr>
        <w:t xml:space="preserve"> </w:t>
      </w:r>
      <w:r w:rsidR="003E679E" w:rsidRPr="002C5BE7">
        <w:rPr>
          <w:rFonts w:ascii="Arial" w:hAnsi="Arial" w:cs="Arial"/>
          <w:sz w:val="24"/>
          <w:szCs w:val="24"/>
        </w:rPr>
        <w:t xml:space="preserve">It has been a good productive start to the year.  </w:t>
      </w:r>
      <w:r w:rsidR="002C5BE7" w:rsidRPr="002C5BE7">
        <w:rPr>
          <w:rFonts w:ascii="Arial" w:hAnsi="Arial" w:cs="Arial"/>
          <w:sz w:val="24"/>
          <w:szCs w:val="24"/>
        </w:rPr>
        <w:t>At the end of June, i</w:t>
      </w:r>
      <w:r w:rsidR="003E679E" w:rsidRPr="002C5BE7">
        <w:rPr>
          <w:rFonts w:ascii="Arial" w:hAnsi="Arial" w:cs="Arial"/>
          <w:sz w:val="24"/>
          <w:szCs w:val="24"/>
        </w:rPr>
        <w:t>npatient/day case activity was 19% higher than at the same time last year</w:t>
      </w:r>
      <w:r w:rsidR="002C5BE7" w:rsidRPr="002C5BE7">
        <w:rPr>
          <w:rFonts w:ascii="Arial" w:hAnsi="Arial" w:cs="Arial"/>
          <w:sz w:val="24"/>
          <w:szCs w:val="24"/>
        </w:rPr>
        <w:t xml:space="preserve"> and d</w:t>
      </w:r>
      <w:r w:rsidR="003E679E" w:rsidRPr="002C5BE7">
        <w:rPr>
          <w:rFonts w:ascii="Arial" w:hAnsi="Arial" w:cs="Arial"/>
          <w:sz w:val="24"/>
          <w:szCs w:val="24"/>
        </w:rPr>
        <w:t>iagnostic imaging activity was 24% higher</w:t>
      </w:r>
      <w:r w:rsidR="002C5BE7" w:rsidRPr="002C5BE7">
        <w:rPr>
          <w:rFonts w:ascii="Arial" w:hAnsi="Arial" w:cs="Arial"/>
          <w:sz w:val="24"/>
          <w:szCs w:val="24"/>
        </w:rPr>
        <w:t xml:space="preserve">. </w:t>
      </w:r>
      <w:r w:rsidR="003E679E" w:rsidRPr="002C5BE7">
        <w:rPr>
          <w:rFonts w:ascii="Arial" w:hAnsi="Arial" w:cs="Arial"/>
          <w:sz w:val="24"/>
          <w:szCs w:val="24"/>
        </w:rPr>
        <w:t xml:space="preserve">Measured against a total activity projection of 48,419, the combined inpatient/day case and imaging activity was ahead of plan by 6.6% for the month and 3.6% ahead </w:t>
      </w:r>
      <w:r w:rsidR="002C5BE7" w:rsidRPr="002C5BE7">
        <w:rPr>
          <w:rFonts w:ascii="Arial" w:hAnsi="Arial" w:cs="Arial"/>
          <w:sz w:val="24"/>
          <w:szCs w:val="24"/>
        </w:rPr>
        <w:t>year to date</w:t>
      </w:r>
      <w:r w:rsidR="003E679E" w:rsidRPr="002C5BE7">
        <w:rPr>
          <w:rFonts w:ascii="Arial" w:hAnsi="Arial" w:cs="Arial"/>
          <w:sz w:val="24"/>
          <w:szCs w:val="24"/>
        </w:rPr>
        <w:t>.</w:t>
      </w:r>
    </w:p>
    <w:p w:rsidR="002C5BE7" w:rsidRDefault="002C5BE7" w:rsidP="002C5BE7">
      <w:pPr>
        <w:pStyle w:val="ListParagraph"/>
        <w:spacing w:after="0" w:line="240" w:lineRule="auto"/>
        <w:ind w:left="1080"/>
        <w:rPr>
          <w:rFonts w:ascii="Arial" w:hAnsi="Arial" w:cs="Arial"/>
          <w:sz w:val="24"/>
          <w:szCs w:val="24"/>
        </w:rPr>
      </w:pPr>
    </w:p>
    <w:p w:rsidR="002C5BE7" w:rsidRDefault="002C5BE7" w:rsidP="00333109">
      <w:pPr>
        <w:pStyle w:val="ListParagraph"/>
        <w:numPr>
          <w:ilvl w:val="0"/>
          <w:numId w:val="12"/>
        </w:numPr>
        <w:spacing w:after="0" w:line="240" w:lineRule="auto"/>
        <w:rPr>
          <w:rFonts w:ascii="Arial" w:hAnsi="Arial" w:cs="Arial"/>
          <w:sz w:val="24"/>
          <w:szCs w:val="24"/>
        </w:rPr>
      </w:pPr>
      <w:r w:rsidRPr="00363572">
        <w:rPr>
          <w:rFonts w:ascii="Arial" w:hAnsi="Arial" w:cs="Arial"/>
          <w:b/>
          <w:sz w:val="24"/>
          <w:szCs w:val="24"/>
        </w:rPr>
        <w:t xml:space="preserve">Orthopaedic Surgery: </w:t>
      </w:r>
      <w:r w:rsidRPr="00363572">
        <w:rPr>
          <w:rFonts w:ascii="Arial" w:hAnsi="Arial" w:cs="Arial"/>
          <w:sz w:val="24"/>
          <w:szCs w:val="24"/>
        </w:rPr>
        <w:t>Orthopaedic activity remained high in the month and the service continues to over-perform</w:t>
      </w:r>
      <w:r w:rsidR="00363572" w:rsidRPr="00363572">
        <w:rPr>
          <w:rFonts w:ascii="Arial" w:hAnsi="Arial" w:cs="Arial"/>
          <w:sz w:val="24"/>
          <w:szCs w:val="24"/>
        </w:rPr>
        <w:t xml:space="preserve"> by 49 procedures year to date</w:t>
      </w:r>
      <w:r w:rsidRPr="00363572">
        <w:rPr>
          <w:rFonts w:ascii="Arial" w:hAnsi="Arial" w:cs="Arial"/>
          <w:sz w:val="24"/>
          <w:szCs w:val="24"/>
        </w:rPr>
        <w:t>. Activity was ahead of the year to date plan by 65 primary joint replacements and 17 foot and ankle procedures although behind by 33 other ‘non joint’</w:t>
      </w:r>
      <w:r w:rsidR="00363572" w:rsidRPr="00363572">
        <w:rPr>
          <w:rFonts w:ascii="Arial" w:hAnsi="Arial" w:cs="Arial"/>
          <w:sz w:val="24"/>
          <w:szCs w:val="24"/>
        </w:rPr>
        <w:t xml:space="preserve"> procedures. </w:t>
      </w:r>
    </w:p>
    <w:p w:rsidR="00363572" w:rsidRPr="00363572" w:rsidRDefault="00363572" w:rsidP="00363572">
      <w:pPr>
        <w:pStyle w:val="ListParagraph"/>
        <w:rPr>
          <w:rFonts w:ascii="Arial" w:hAnsi="Arial" w:cs="Arial"/>
          <w:sz w:val="24"/>
          <w:szCs w:val="24"/>
        </w:rPr>
      </w:pPr>
    </w:p>
    <w:p w:rsidR="002C5BE7" w:rsidRDefault="002C5BE7" w:rsidP="00333109">
      <w:pPr>
        <w:pStyle w:val="ListParagraph"/>
        <w:numPr>
          <w:ilvl w:val="0"/>
          <w:numId w:val="12"/>
        </w:numPr>
        <w:spacing w:after="0" w:line="240" w:lineRule="auto"/>
        <w:rPr>
          <w:rFonts w:ascii="Arial" w:hAnsi="Arial" w:cs="Arial"/>
          <w:sz w:val="24"/>
          <w:szCs w:val="24"/>
        </w:rPr>
      </w:pPr>
      <w:r w:rsidRPr="002C5BE7">
        <w:rPr>
          <w:rFonts w:ascii="Arial" w:hAnsi="Arial" w:cs="Arial"/>
          <w:b/>
          <w:sz w:val="24"/>
          <w:szCs w:val="24"/>
        </w:rPr>
        <w:t xml:space="preserve">Ophthalmic Surgery: </w:t>
      </w:r>
      <w:r w:rsidRPr="002C5BE7">
        <w:rPr>
          <w:rFonts w:ascii="Arial" w:hAnsi="Arial" w:cs="Arial"/>
          <w:sz w:val="24"/>
          <w:szCs w:val="24"/>
        </w:rPr>
        <w:t xml:space="preserve">Activity was slightly behind plan by seven procedures for the month of June and 17 procedures behind the year to date plan. Having now reinforced the floor and having purchased a new microscope for the mobile theatre, we are now achieving seven cataract procedures per half day session.  We are hopeful that this level of productivity in the mobile unit will continue. </w:t>
      </w:r>
    </w:p>
    <w:p w:rsidR="002C5BE7" w:rsidRPr="002C5BE7" w:rsidRDefault="002C5BE7" w:rsidP="002C5BE7">
      <w:pPr>
        <w:pStyle w:val="ListParagraph"/>
        <w:spacing w:after="0" w:line="240" w:lineRule="auto"/>
        <w:rPr>
          <w:rFonts w:ascii="Arial" w:hAnsi="Arial" w:cs="Arial"/>
          <w:sz w:val="24"/>
          <w:szCs w:val="24"/>
        </w:rPr>
      </w:pPr>
    </w:p>
    <w:p w:rsidR="002C5BE7" w:rsidRDefault="002C5BE7" w:rsidP="00333109">
      <w:pPr>
        <w:pStyle w:val="BodyTextIndent3"/>
        <w:numPr>
          <w:ilvl w:val="0"/>
          <w:numId w:val="9"/>
        </w:numPr>
        <w:tabs>
          <w:tab w:val="left" w:pos="9673"/>
          <w:tab w:val="left" w:pos="9757"/>
        </w:tabs>
        <w:spacing w:after="0"/>
        <w:ind w:right="176"/>
        <w:rPr>
          <w:rFonts w:ascii="Arial" w:hAnsi="Arial" w:cs="Arial"/>
          <w:sz w:val="24"/>
          <w:szCs w:val="24"/>
        </w:rPr>
      </w:pPr>
      <w:r w:rsidRPr="00637661">
        <w:rPr>
          <w:rFonts w:ascii="Arial" w:hAnsi="Arial" w:cs="Arial"/>
          <w:b/>
          <w:sz w:val="24"/>
          <w:szCs w:val="24"/>
        </w:rPr>
        <w:t xml:space="preserve">General Surgery: </w:t>
      </w:r>
      <w:r w:rsidRPr="00637661">
        <w:rPr>
          <w:rFonts w:ascii="Arial" w:hAnsi="Arial" w:cs="Arial"/>
          <w:sz w:val="24"/>
          <w:szCs w:val="24"/>
        </w:rPr>
        <w:t xml:space="preserve">Activity was very slightly behind the monthly target by one procedure and the service is 17 procedures behind the year to date plan. </w:t>
      </w:r>
    </w:p>
    <w:p w:rsidR="002C5BE7" w:rsidRPr="002C5BE7" w:rsidRDefault="002C5BE7" w:rsidP="002C5BE7">
      <w:pPr>
        <w:pStyle w:val="BodyTextIndent3"/>
        <w:tabs>
          <w:tab w:val="left" w:pos="9673"/>
          <w:tab w:val="left" w:pos="9757"/>
        </w:tabs>
        <w:spacing w:after="0"/>
        <w:ind w:left="1080" w:right="176"/>
        <w:rPr>
          <w:rFonts w:ascii="Arial" w:hAnsi="Arial" w:cs="Arial"/>
          <w:sz w:val="24"/>
          <w:szCs w:val="24"/>
        </w:rPr>
      </w:pPr>
    </w:p>
    <w:p w:rsidR="002C5BE7" w:rsidRDefault="002C5BE7" w:rsidP="00333109">
      <w:pPr>
        <w:pStyle w:val="BodyTextIndent3"/>
        <w:numPr>
          <w:ilvl w:val="0"/>
          <w:numId w:val="9"/>
        </w:numPr>
        <w:tabs>
          <w:tab w:val="left" w:pos="9673"/>
          <w:tab w:val="left" w:pos="9757"/>
        </w:tabs>
        <w:spacing w:after="0"/>
        <w:ind w:right="176"/>
        <w:rPr>
          <w:rFonts w:ascii="Arial" w:hAnsi="Arial" w:cs="Arial"/>
          <w:sz w:val="24"/>
          <w:szCs w:val="24"/>
        </w:rPr>
      </w:pPr>
      <w:r w:rsidRPr="00637661">
        <w:rPr>
          <w:rFonts w:ascii="Arial" w:hAnsi="Arial" w:cs="Arial"/>
          <w:b/>
          <w:sz w:val="24"/>
          <w:szCs w:val="24"/>
        </w:rPr>
        <w:t xml:space="preserve">Plastic Surgery: </w:t>
      </w:r>
      <w:r w:rsidRPr="00637661">
        <w:rPr>
          <w:rFonts w:ascii="Arial" w:hAnsi="Arial" w:cs="Arial"/>
          <w:sz w:val="24"/>
          <w:szCs w:val="24"/>
        </w:rPr>
        <w:t xml:space="preserve">For reporting purposes, Plastic Surgery has been split and will be monitored throughout 2018/19 as hand surgery, minor plastic surgery, and major plastic surgery. Hand surgery was ahead of plan for the month of June by 17 procedures.  Minor plastic surgery procedures were 11 procedures behind plan and 3 major plastics procedures were carried out in the month of June.  </w:t>
      </w:r>
    </w:p>
    <w:p w:rsidR="002C5BE7" w:rsidRDefault="002C5BE7" w:rsidP="002C5BE7">
      <w:pPr>
        <w:pStyle w:val="ListParagraph"/>
        <w:spacing w:after="0" w:line="240" w:lineRule="auto"/>
        <w:rPr>
          <w:rFonts w:ascii="Arial" w:hAnsi="Arial" w:cs="Arial"/>
          <w:sz w:val="24"/>
          <w:szCs w:val="24"/>
        </w:rPr>
      </w:pPr>
    </w:p>
    <w:p w:rsidR="002C5BE7" w:rsidRDefault="002C5BE7" w:rsidP="00333109">
      <w:pPr>
        <w:pStyle w:val="ListParagraph"/>
        <w:numPr>
          <w:ilvl w:val="0"/>
          <w:numId w:val="9"/>
        </w:numPr>
        <w:tabs>
          <w:tab w:val="left" w:pos="709"/>
          <w:tab w:val="left" w:pos="9673"/>
        </w:tabs>
        <w:spacing w:after="0" w:line="240" w:lineRule="auto"/>
        <w:ind w:right="176"/>
        <w:rPr>
          <w:rFonts w:ascii="Arial" w:hAnsi="Arial" w:cs="Arial"/>
          <w:sz w:val="24"/>
          <w:szCs w:val="24"/>
        </w:rPr>
      </w:pPr>
      <w:r w:rsidRPr="00637661">
        <w:rPr>
          <w:rFonts w:ascii="Arial" w:hAnsi="Arial" w:cs="Arial"/>
          <w:b/>
          <w:sz w:val="24"/>
          <w:szCs w:val="24"/>
        </w:rPr>
        <w:lastRenderedPageBreak/>
        <w:t xml:space="preserve">Endoscopy: </w:t>
      </w:r>
      <w:r w:rsidRPr="00637661">
        <w:rPr>
          <w:rFonts w:ascii="Arial" w:hAnsi="Arial" w:cs="Arial"/>
          <w:sz w:val="24"/>
          <w:szCs w:val="24"/>
        </w:rPr>
        <w:t xml:space="preserve">The endoscopy service performed ahead of plan by 41 procedures in the month and is 153 ahead of the year to date plan. Additional days of Endoscopy were staffed in the month of June to support waiting times challenges in another Board.  It is our intention to continue to offer these additional lists for the next three months. These sessions are currently being staffed using overtime, bank, and agency staff and are therefore less predictable than they would be if they were operating with a substantive workforce.  </w:t>
      </w:r>
    </w:p>
    <w:p w:rsidR="002C5BE7" w:rsidRPr="002C5BE7" w:rsidRDefault="002C5BE7" w:rsidP="002C5BE7">
      <w:pPr>
        <w:pStyle w:val="ListParagraph"/>
        <w:spacing w:after="0" w:line="240" w:lineRule="auto"/>
        <w:rPr>
          <w:rFonts w:ascii="Arial" w:hAnsi="Arial" w:cs="Arial"/>
          <w:sz w:val="24"/>
          <w:szCs w:val="24"/>
        </w:rPr>
      </w:pPr>
    </w:p>
    <w:p w:rsidR="002C5BE7" w:rsidRPr="00637661" w:rsidRDefault="002C5BE7" w:rsidP="00333109">
      <w:pPr>
        <w:pStyle w:val="BodyTextIndent3"/>
        <w:numPr>
          <w:ilvl w:val="0"/>
          <w:numId w:val="9"/>
        </w:numPr>
        <w:tabs>
          <w:tab w:val="left" w:pos="9673"/>
          <w:tab w:val="left" w:pos="9757"/>
        </w:tabs>
        <w:spacing w:after="0"/>
        <w:ind w:right="176"/>
        <w:rPr>
          <w:rFonts w:ascii="Arial" w:hAnsi="Arial" w:cs="Arial"/>
          <w:sz w:val="24"/>
          <w:szCs w:val="24"/>
        </w:rPr>
      </w:pPr>
      <w:r w:rsidRPr="00637661">
        <w:rPr>
          <w:rFonts w:ascii="Arial" w:hAnsi="Arial" w:cs="Arial"/>
          <w:b/>
          <w:sz w:val="24"/>
          <w:szCs w:val="24"/>
        </w:rPr>
        <w:t xml:space="preserve">Diagnostic Imaging: </w:t>
      </w:r>
      <w:r w:rsidRPr="00637661">
        <w:rPr>
          <w:rFonts w:ascii="Arial" w:hAnsi="Arial" w:cs="Arial"/>
          <w:sz w:val="24"/>
          <w:szCs w:val="24"/>
        </w:rPr>
        <w:t>The annual diagnostic imaging target has increased from 29,450 to 31,830 (8% increase) in 2018/19 to take account of the additional activity that will be carried out on the new MRI scanners.  While this is an ambitious target, it was exceeded by 228 examinations in the month of June. The Diagnostic Imaging annual target has been increased by 2,380 examinatio</w:t>
      </w:r>
      <w:r w:rsidR="00DE30C3">
        <w:rPr>
          <w:rFonts w:ascii="Arial" w:hAnsi="Arial" w:cs="Arial"/>
          <w:sz w:val="24"/>
          <w:szCs w:val="24"/>
        </w:rPr>
        <w:t>ns in 2018/19.  A business case for a second CT scanner will come to the Board for approval in October pending approval of a request for Scottish Government funding to cover staffing costs.</w:t>
      </w:r>
    </w:p>
    <w:p w:rsidR="00EA0042" w:rsidRPr="00801D44" w:rsidRDefault="00EA0042" w:rsidP="002C5BE7">
      <w:pPr>
        <w:spacing w:after="0" w:line="240" w:lineRule="auto"/>
        <w:ind w:left="709" w:hanging="993"/>
        <w:rPr>
          <w:rFonts w:ascii="Arial" w:hAnsi="Arial" w:cs="Arial"/>
          <w:sz w:val="24"/>
          <w:szCs w:val="24"/>
        </w:rPr>
      </w:pPr>
    </w:p>
    <w:p w:rsidR="00DE30C3" w:rsidRDefault="00DE30C3" w:rsidP="002C5BE7">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 xml:space="preserve">SDS asked JY if she will be able to add the CT scanner staffing </w:t>
      </w:r>
      <w:r w:rsidR="009A7F40">
        <w:rPr>
          <w:rFonts w:ascii="Arial" w:hAnsi="Arial" w:cs="Arial"/>
          <w:sz w:val="24"/>
          <w:szCs w:val="24"/>
        </w:rPr>
        <w:t xml:space="preserve">issue </w:t>
      </w:r>
      <w:r>
        <w:rPr>
          <w:rFonts w:ascii="Arial" w:hAnsi="Arial" w:cs="Arial"/>
          <w:sz w:val="24"/>
          <w:szCs w:val="24"/>
        </w:rPr>
        <w:t xml:space="preserve">to </w:t>
      </w:r>
      <w:r w:rsidR="00B214E9">
        <w:rPr>
          <w:rFonts w:ascii="Arial" w:hAnsi="Arial" w:cs="Arial"/>
          <w:sz w:val="24"/>
          <w:szCs w:val="24"/>
        </w:rPr>
        <w:t xml:space="preserve">a future </w:t>
      </w:r>
      <w:r>
        <w:rPr>
          <w:rFonts w:ascii="Arial" w:hAnsi="Arial" w:cs="Arial"/>
          <w:sz w:val="24"/>
          <w:szCs w:val="24"/>
        </w:rPr>
        <w:t xml:space="preserve">discussion with the </w:t>
      </w:r>
      <w:r w:rsidR="006C1A4B">
        <w:rPr>
          <w:rFonts w:ascii="Arial" w:hAnsi="Arial" w:cs="Arial"/>
          <w:sz w:val="24"/>
          <w:szCs w:val="24"/>
        </w:rPr>
        <w:t>Cabinet Secretary</w:t>
      </w:r>
      <w:r>
        <w:rPr>
          <w:rFonts w:ascii="Arial" w:hAnsi="Arial" w:cs="Arial"/>
          <w:sz w:val="24"/>
          <w:szCs w:val="24"/>
        </w:rPr>
        <w:t>. JC responded that we have the Capital funding for the equipment but need recurring funding for staffing</w:t>
      </w:r>
      <w:r w:rsidR="008A109B">
        <w:rPr>
          <w:rFonts w:ascii="Arial" w:hAnsi="Arial" w:cs="Arial"/>
          <w:sz w:val="24"/>
          <w:szCs w:val="24"/>
        </w:rPr>
        <w:t xml:space="preserve"> and confirmed she will be raising with the Cabinet Secretary.  </w:t>
      </w:r>
      <w:r>
        <w:rPr>
          <w:rFonts w:ascii="Arial" w:hAnsi="Arial" w:cs="Arial"/>
          <w:sz w:val="24"/>
          <w:szCs w:val="24"/>
        </w:rPr>
        <w:t>.</w:t>
      </w:r>
    </w:p>
    <w:p w:rsidR="00DE30C3" w:rsidRDefault="00DE30C3" w:rsidP="00DE30C3">
      <w:pPr>
        <w:pStyle w:val="ListParagraph"/>
        <w:spacing w:after="0" w:line="240" w:lineRule="auto"/>
        <w:ind w:left="709"/>
        <w:rPr>
          <w:rFonts w:ascii="Arial" w:hAnsi="Arial" w:cs="Arial"/>
          <w:sz w:val="24"/>
          <w:szCs w:val="24"/>
        </w:rPr>
      </w:pPr>
    </w:p>
    <w:p w:rsidR="00DE30C3" w:rsidRDefault="00DE30C3" w:rsidP="00DE30C3">
      <w:pPr>
        <w:pStyle w:val="ListParagraph"/>
        <w:numPr>
          <w:ilvl w:val="2"/>
          <w:numId w:val="1"/>
        </w:numPr>
        <w:spacing w:after="0" w:line="240" w:lineRule="auto"/>
        <w:ind w:left="709" w:hanging="993"/>
        <w:rPr>
          <w:rFonts w:ascii="Arial" w:hAnsi="Arial" w:cs="Arial"/>
          <w:sz w:val="24"/>
          <w:szCs w:val="24"/>
        </w:rPr>
      </w:pPr>
      <w:r w:rsidRPr="00036DBC">
        <w:rPr>
          <w:rFonts w:ascii="Arial" w:hAnsi="Arial" w:cs="Arial"/>
          <w:sz w:val="24"/>
          <w:szCs w:val="24"/>
        </w:rPr>
        <w:t>SDS asked how quickly we would be open the second CT scanner. JC responded that it would hopefully be operational within t</w:t>
      </w:r>
      <w:r w:rsidR="00036DBC">
        <w:rPr>
          <w:rFonts w:ascii="Arial" w:hAnsi="Arial" w:cs="Arial"/>
          <w:sz w:val="24"/>
          <w:szCs w:val="24"/>
        </w:rPr>
        <w:t>his financial year if approved.</w:t>
      </w:r>
    </w:p>
    <w:p w:rsidR="00036DBC" w:rsidRPr="00036DBC" w:rsidRDefault="00036DBC" w:rsidP="00036DBC">
      <w:pPr>
        <w:pStyle w:val="ListParagraph"/>
        <w:rPr>
          <w:rFonts w:ascii="Arial" w:hAnsi="Arial" w:cs="Arial"/>
          <w:sz w:val="24"/>
          <w:szCs w:val="24"/>
        </w:rPr>
      </w:pPr>
    </w:p>
    <w:p w:rsidR="00DE30C3" w:rsidRDefault="00DE30C3" w:rsidP="002C5BE7">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JR reiterated that the plan is to bring the business case to the Board for approval in anticipation of getting the revenue funding as that will allow the programme to launch quicker. SDS responded that the Board would welcome the business case being submitted to the next meeting.</w:t>
      </w:r>
    </w:p>
    <w:p w:rsidR="00DE30C3" w:rsidRPr="00DE30C3" w:rsidRDefault="00DE30C3" w:rsidP="00DE30C3">
      <w:pPr>
        <w:pStyle w:val="ListParagraph"/>
        <w:rPr>
          <w:rFonts w:ascii="Arial" w:hAnsi="Arial" w:cs="Arial"/>
          <w:sz w:val="24"/>
          <w:szCs w:val="24"/>
        </w:rPr>
      </w:pPr>
    </w:p>
    <w:p w:rsidR="00DE30C3" w:rsidRDefault="00DE30C3" w:rsidP="002C5BE7">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PC commended JR on a good report.</w:t>
      </w:r>
    </w:p>
    <w:p w:rsidR="00DE30C3" w:rsidRDefault="00DE30C3" w:rsidP="00DE30C3">
      <w:pPr>
        <w:pStyle w:val="ListParagraph"/>
        <w:spacing w:after="0" w:line="240" w:lineRule="auto"/>
        <w:ind w:left="709"/>
        <w:rPr>
          <w:rFonts w:ascii="Arial" w:hAnsi="Arial" w:cs="Arial"/>
          <w:sz w:val="24"/>
          <w:szCs w:val="24"/>
        </w:rPr>
      </w:pPr>
    </w:p>
    <w:p w:rsidR="004B2E41" w:rsidRDefault="00801D44" w:rsidP="002C5BE7">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The Board noted the update.</w:t>
      </w:r>
      <w:r w:rsidR="004B2E41" w:rsidRPr="00F377FF">
        <w:rPr>
          <w:rFonts w:ascii="Arial" w:hAnsi="Arial" w:cs="Arial"/>
          <w:sz w:val="24"/>
          <w:szCs w:val="24"/>
        </w:rPr>
        <w:br/>
      </w:r>
    </w:p>
    <w:p w:rsidR="00363572" w:rsidRDefault="00363572" w:rsidP="00363572">
      <w:pPr>
        <w:pStyle w:val="ListParagraph"/>
        <w:spacing w:after="0" w:line="240" w:lineRule="auto"/>
        <w:ind w:left="709"/>
        <w:rPr>
          <w:rFonts w:ascii="Arial" w:hAnsi="Arial" w:cs="Arial"/>
          <w:sz w:val="24"/>
          <w:szCs w:val="24"/>
        </w:rPr>
      </w:pPr>
    </w:p>
    <w:p w:rsidR="004B2E41" w:rsidRDefault="004B2E41" w:rsidP="002C5BE7">
      <w:pPr>
        <w:pStyle w:val="ListParagraph"/>
        <w:numPr>
          <w:ilvl w:val="1"/>
          <w:numId w:val="1"/>
        </w:numPr>
        <w:spacing w:after="0" w:line="240" w:lineRule="auto"/>
        <w:ind w:left="709" w:hanging="993"/>
        <w:rPr>
          <w:rFonts w:ascii="Arial" w:hAnsi="Arial" w:cs="Arial"/>
          <w:b/>
          <w:sz w:val="24"/>
          <w:szCs w:val="24"/>
        </w:rPr>
      </w:pPr>
      <w:r>
        <w:rPr>
          <w:rFonts w:ascii="Arial" w:hAnsi="Arial" w:cs="Arial"/>
          <w:b/>
          <w:sz w:val="24"/>
          <w:szCs w:val="24"/>
        </w:rPr>
        <w:t>Finance Report</w:t>
      </w:r>
    </w:p>
    <w:p w:rsidR="000409D4" w:rsidRDefault="000409D4" w:rsidP="002C5BE7">
      <w:pPr>
        <w:pStyle w:val="ListParagraph"/>
        <w:spacing w:after="0" w:line="240" w:lineRule="auto"/>
        <w:ind w:left="709" w:hanging="993"/>
        <w:rPr>
          <w:rFonts w:ascii="Arial" w:hAnsi="Arial" w:cs="Arial"/>
          <w:b/>
          <w:sz w:val="24"/>
          <w:szCs w:val="24"/>
        </w:rPr>
      </w:pPr>
    </w:p>
    <w:p w:rsidR="00801D44" w:rsidRDefault="00801D44" w:rsidP="002C5BE7">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JC presented the Finance report for discussion and noting, highlighting the following:</w:t>
      </w:r>
    </w:p>
    <w:p w:rsidR="00801D44" w:rsidRDefault="00801D44" w:rsidP="002C5BE7">
      <w:pPr>
        <w:pStyle w:val="ListParagraph"/>
        <w:spacing w:after="0" w:line="240" w:lineRule="auto"/>
        <w:ind w:left="709" w:hanging="993"/>
        <w:rPr>
          <w:rFonts w:ascii="Arial" w:hAnsi="Arial" w:cs="Arial"/>
          <w:sz w:val="24"/>
          <w:szCs w:val="24"/>
        </w:rPr>
      </w:pPr>
    </w:p>
    <w:p w:rsidR="002C5BE7" w:rsidRPr="00637661" w:rsidRDefault="002C5BE7" w:rsidP="00333109">
      <w:pPr>
        <w:pStyle w:val="ListParagraph"/>
        <w:numPr>
          <w:ilvl w:val="0"/>
          <w:numId w:val="11"/>
        </w:numPr>
        <w:spacing w:after="0" w:line="240" w:lineRule="auto"/>
        <w:ind w:left="1069"/>
        <w:contextualSpacing w:val="0"/>
        <w:rPr>
          <w:rFonts w:ascii="Arial" w:hAnsi="Arial" w:cs="Arial"/>
          <w:color w:val="000000" w:themeColor="text1"/>
          <w:sz w:val="24"/>
          <w:szCs w:val="24"/>
        </w:rPr>
      </w:pPr>
      <w:r w:rsidRPr="00637661">
        <w:rPr>
          <w:rFonts w:ascii="Arial" w:hAnsi="Arial" w:cs="Arial"/>
          <w:b/>
          <w:sz w:val="24"/>
          <w:szCs w:val="24"/>
        </w:rPr>
        <w:t xml:space="preserve">Current position: </w:t>
      </w:r>
      <w:r w:rsidRPr="00637661">
        <w:rPr>
          <w:rFonts w:ascii="Arial" w:hAnsi="Arial" w:cs="Arial"/>
          <w:sz w:val="24"/>
          <w:szCs w:val="24"/>
        </w:rPr>
        <w:t>The month three results show a total surplus of £1.171m</w:t>
      </w:r>
      <w:r>
        <w:rPr>
          <w:rFonts w:ascii="Arial" w:hAnsi="Arial" w:cs="Arial"/>
          <w:sz w:val="24"/>
          <w:szCs w:val="24"/>
        </w:rPr>
        <w:t>, which</w:t>
      </w:r>
      <w:r w:rsidRPr="00637661">
        <w:rPr>
          <w:rFonts w:ascii="Arial" w:hAnsi="Arial" w:cs="Arial"/>
          <w:sz w:val="24"/>
          <w:szCs w:val="24"/>
        </w:rPr>
        <w:t xml:space="preserve"> is in line with the financ</w:t>
      </w:r>
      <w:r>
        <w:rPr>
          <w:rFonts w:ascii="Arial" w:hAnsi="Arial" w:cs="Arial"/>
          <w:sz w:val="24"/>
          <w:szCs w:val="24"/>
        </w:rPr>
        <w:t>ial</w:t>
      </w:r>
      <w:r w:rsidRPr="00637661">
        <w:rPr>
          <w:rFonts w:ascii="Arial" w:hAnsi="Arial" w:cs="Arial"/>
          <w:sz w:val="24"/>
          <w:szCs w:val="24"/>
        </w:rPr>
        <w:t xml:space="preserve"> plan.</w:t>
      </w:r>
    </w:p>
    <w:p w:rsidR="002C5BE7" w:rsidRPr="002C5BE7" w:rsidRDefault="002C5BE7" w:rsidP="002C5BE7">
      <w:pPr>
        <w:pStyle w:val="ListParagraph"/>
        <w:spacing w:after="0" w:line="240" w:lineRule="auto"/>
        <w:ind w:left="1069"/>
        <w:contextualSpacing w:val="0"/>
        <w:rPr>
          <w:rFonts w:ascii="Arial" w:hAnsi="Arial" w:cs="Arial"/>
          <w:sz w:val="24"/>
          <w:szCs w:val="24"/>
        </w:rPr>
      </w:pPr>
    </w:p>
    <w:p w:rsidR="002C5BE7" w:rsidRPr="00637661" w:rsidRDefault="002C5BE7" w:rsidP="00333109">
      <w:pPr>
        <w:pStyle w:val="ListParagraph"/>
        <w:numPr>
          <w:ilvl w:val="0"/>
          <w:numId w:val="11"/>
        </w:numPr>
        <w:spacing w:after="0" w:line="240" w:lineRule="auto"/>
        <w:ind w:left="1069"/>
        <w:contextualSpacing w:val="0"/>
        <w:rPr>
          <w:rFonts w:ascii="Arial" w:hAnsi="Arial" w:cs="Arial"/>
          <w:sz w:val="24"/>
          <w:szCs w:val="24"/>
        </w:rPr>
      </w:pPr>
      <w:r w:rsidRPr="00637661">
        <w:rPr>
          <w:rFonts w:ascii="Arial" w:hAnsi="Arial" w:cs="Arial"/>
          <w:b/>
          <w:sz w:val="24"/>
          <w:szCs w:val="24"/>
        </w:rPr>
        <w:t>Financial Plan:</w:t>
      </w:r>
      <w:r w:rsidRPr="00637661">
        <w:rPr>
          <w:rFonts w:ascii="Arial" w:hAnsi="Arial" w:cs="Arial"/>
          <w:sz w:val="24"/>
          <w:szCs w:val="24"/>
        </w:rPr>
        <w:t xml:space="preserve"> Th</w:t>
      </w:r>
      <w:r w:rsidR="00C72396">
        <w:rPr>
          <w:rFonts w:ascii="Arial" w:hAnsi="Arial" w:cs="Arial"/>
          <w:sz w:val="24"/>
          <w:szCs w:val="24"/>
        </w:rPr>
        <w:t>is</w:t>
      </w:r>
      <w:r w:rsidRPr="00637661">
        <w:rPr>
          <w:rFonts w:ascii="Arial" w:hAnsi="Arial" w:cs="Arial"/>
          <w:sz w:val="24"/>
          <w:szCs w:val="24"/>
        </w:rPr>
        <w:t xml:space="preserve"> has been approved, with the aim of achieving the delivery of a balanced financial position by March 2019.</w:t>
      </w:r>
    </w:p>
    <w:p w:rsidR="002C5BE7" w:rsidRPr="002C5BE7" w:rsidRDefault="002C5BE7" w:rsidP="002C5BE7">
      <w:pPr>
        <w:pStyle w:val="ListParagraph"/>
        <w:spacing w:after="0" w:line="240" w:lineRule="auto"/>
        <w:ind w:left="1069"/>
        <w:contextualSpacing w:val="0"/>
        <w:rPr>
          <w:rFonts w:ascii="Arial" w:hAnsi="Arial" w:cs="Arial"/>
          <w:sz w:val="24"/>
          <w:szCs w:val="24"/>
        </w:rPr>
      </w:pPr>
    </w:p>
    <w:p w:rsidR="002C5BE7" w:rsidRPr="00637661" w:rsidRDefault="002C5BE7" w:rsidP="00333109">
      <w:pPr>
        <w:pStyle w:val="ListParagraph"/>
        <w:numPr>
          <w:ilvl w:val="0"/>
          <w:numId w:val="11"/>
        </w:numPr>
        <w:spacing w:after="0" w:line="240" w:lineRule="auto"/>
        <w:ind w:left="1069"/>
        <w:contextualSpacing w:val="0"/>
        <w:rPr>
          <w:rFonts w:ascii="Arial" w:hAnsi="Arial" w:cs="Arial"/>
          <w:sz w:val="24"/>
          <w:szCs w:val="24"/>
        </w:rPr>
      </w:pPr>
      <w:r w:rsidRPr="00637661">
        <w:rPr>
          <w:rFonts w:ascii="Arial" w:hAnsi="Arial" w:cs="Arial"/>
          <w:b/>
          <w:sz w:val="24"/>
          <w:szCs w:val="24"/>
        </w:rPr>
        <w:t>Budgets:</w:t>
      </w:r>
      <w:r w:rsidRPr="00637661">
        <w:rPr>
          <w:rFonts w:ascii="Arial" w:hAnsi="Arial" w:cs="Arial"/>
          <w:sz w:val="24"/>
          <w:szCs w:val="24"/>
        </w:rPr>
        <w:t xml:space="preserve"> The detail for the expenditure budgets for 2018/19 has been agreed by the Heads of Operations and the Corporate Heads of Department, including the Executive Nurse Director and Acting Medical Director.  The 2018/19 Budget paper was approved by the Senior Management Team on 7 July 2018 and reported separately to Performance and Planning Committee on 12 July 2018. </w:t>
      </w:r>
    </w:p>
    <w:p w:rsidR="002C5BE7" w:rsidRPr="002C5BE7" w:rsidRDefault="002C5BE7" w:rsidP="002C5BE7">
      <w:pPr>
        <w:pStyle w:val="ListParagraph"/>
        <w:spacing w:after="0" w:line="240" w:lineRule="auto"/>
        <w:ind w:left="1069"/>
        <w:contextualSpacing w:val="0"/>
        <w:rPr>
          <w:rFonts w:ascii="Arial" w:hAnsi="Arial" w:cs="Arial"/>
          <w:sz w:val="24"/>
          <w:szCs w:val="24"/>
        </w:rPr>
      </w:pPr>
    </w:p>
    <w:p w:rsidR="002C5BE7" w:rsidRPr="00637661" w:rsidRDefault="002C5BE7" w:rsidP="00333109">
      <w:pPr>
        <w:pStyle w:val="ListParagraph"/>
        <w:numPr>
          <w:ilvl w:val="0"/>
          <w:numId w:val="11"/>
        </w:numPr>
        <w:spacing w:after="0" w:line="240" w:lineRule="auto"/>
        <w:ind w:left="1069"/>
        <w:contextualSpacing w:val="0"/>
        <w:rPr>
          <w:rFonts w:ascii="Arial" w:hAnsi="Arial" w:cs="Arial"/>
          <w:sz w:val="24"/>
          <w:szCs w:val="24"/>
        </w:rPr>
      </w:pPr>
      <w:r w:rsidRPr="00637661">
        <w:rPr>
          <w:rFonts w:ascii="Arial" w:hAnsi="Arial" w:cs="Arial"/>
          <w:b/>
          <w:sz w:val="24"/>
          <w:szCs w:val="24"/>
        </w:rPr>
        <w:t>Efficiency Savings:</w:t>
      </w:r>
      <w:r w:rsidRPr="00637661">
        <w:rPr>
          <w:rFonts w:ascii="Arial" w:hAnsi="Arial" w:cs="Arial"/>
          <w:sz w:val="24"/>
          <w:szCs w:val="24"/>
        </w:rPr>
        <w:t xml:space="preserve"> As per our approved financial plan, the level efficiency savings for 2018/19 required a savings target of £4.206m, or 3.13%, with £3.722m or 2.77% of these projects agreed at this stage. </w:t>
      </w:r>
    </w:p>
    <w:p w:rsidR="002C5BE7" w:rsidRPr="002C5BE7" w:rsidRDefault="002C5BE7" w:rsidP="002C5BE7">
      <w:pPr>
        <w:pStyle w:val="Heading4"/>
        <w:numPr>
          <w:ilvl w:val="0"/>
          <w:numId w:val="0"/>
        </w:numPr>
        <w:ind w:left="1069"/>
        <w:rPr>
          <w:rFonts w:ascii="Arial" w:hAnsi="Arial" w:cs="Arial"/>
          <w:b w:val="0"/>
        </w:rPr>
      </w:pPr>
    </w:p>
    <w:p w:rsidR="002C5BE7" w:rsidRPr="00C72396" w:rsidRDefault="002C5BE7" w:rsidP="00333109">
      <w:pPr>
        <w:pStyle w:val="Heading4"/>
        <w:numPr>
          <w:ilvl w:val="0"/>
          <w:numId w:val="11"/>
        </w:numPr>
        <w:ind w:left="1069"/>
        <w:rPr>
          <w:rFonts w:ascii="Arial" w:hAnsi="Arial" w:cs="Arial"/>
          <w:b w:val="0"/>
        </w:rPr>
      </w:pPr>
      <w:r w:rsidRPr="00637661">
        <w:rPr>
          <w:rFonts w:ascii="Arial" w:hAnsi="Arial" w:cs="Arial"/>
        </w:rPr>
        <w:t xml:space="preserve">2018/19 Pay Policy: </w:t>
      </w:r>
      <w:r w:rsidRPr="00637661">
        <w:rPr>
          <w:rFonts w:ascii="Arial" w:hAnsi="Arial" w:cs="Arial"/>
          <w:b w:val="0"/>
        </w:rPr>
        <w:t xml:space="preserve">The initial three-tier pay policy was reflected in the May 2018 financial position as originally advised by the Scottish Government. The final pay circular was received from the Scottish Government after month two reporting and the new final two-tier pay policy is now reflected from month three financial reporting. The Scottish Government has confirmed funding for Agenda for Change staffing above the initial 1% in line with this pay circular. </w:t>
      </w:r>
      <w:r w:rsidRPr="00C72396">
        <w:rPr>
          <w:rFonts w:ascii="Arial" w:hAnsi="Arial" w:cs="Arial"/>
          <w:b w:val="0"/>
        </w:rPr>
        <w:t>The pay award uplift was processed in July 2018 employee pay, with arrears reflected from August 2018.</w:t>
      </w:r>
    </w:p>
    <w:p w:rsidR="00801D44" w:rsidRPr="00801D44" w:rsidRDefault="00801D44" w:rsidP="002C5BE7">
      <w:pPr>
        <w:pStyle w:val="ListParagraph"/>
        <w:tabs>
          <w:tab w:val="left" w:pos="1526"/>
        </w:tabs>
        <w:spacing w:after="0" w:line="240" w:lineRule="auto"/>
        <w:ind w:left="709" w:hanging="993"/>
        <w:rPr>
          <w:rFonts w:ascii="Arial" w:hAnsi="Arial" w:cs="Arial"/>
          <w:sz w:val="24"/>
          <w:szCs w:val="24"/>
        </w:rPr>
      </w:pPr>
    </w:p>
    <w:p w:rsidR="00C72396" w:rsidRDefault="00C72396" w:rsidP="002C5BE7">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KK commented that she was happy with the financial position.</w:t>
      </w:r>
    </w:p>
    <w:p w:rsidR="00C72396" w:rsidRDefault="00C72396" w:rsidP="00C72396">
      <w:pPr>
        <w:pStyle w:val="ListParagraph"/>
        <w:spacing w:after="0" w:line="240" w:lineRule="auto"/>
        <w:ind w:left="709"/>
        <w:rPr>
          <w:rFonts w:ascii="Arial" w:hAnsi="Arial" w:cs="Arial"/>
          <w:sz w:val="24"/>
          <w:szCs w:val="24"/>
        </w:rPr>
      </w:pPr>
    </w:p>
    <w:p w:rsidR="00C72396" w:rsidRDefault="00C72396" w:rsidP="002C5BE7">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 xml:space="preserve">JCF asked about ‘Pay As If At Work’ and whether a frequency of one in four or one in five counted as regular payments, given that staff are regularly doing overtime to </w:t>
      </w:r>
      <w:r w:rsidR="009A7F40">
        <w:rPr>
          <w:rFonts w:ascii="Arial" w:hAnsi="Arial" w:cs="Arial"/>
          <w:sz w:val="24"/>
          <w:szCs w:val="24"/>
        </w:rPr>
        <w:t xml:space="preserve">support </w:t>
      </w:r>
      <w:r>
        <w:rPr>
          <w:rFonts w:ascii="Arial" w:hAnsi="Arial" w:cs="Arial"/>
          <w:sz w:val="24"/>
          <w:szCs w:val="24"/>
        </w:rPr>
        <w:t>service expansions. JC responded that the finance team has estimated they think Pay As If At Work is going to cost the Board £600,000 per year and this will be reported back to the Board once negotiations have concluded.</w:t>
      </w:r>
    </w:p>
    <w:p w:rsidR="00C72396" w:rsidRDefault="00C72396" w:rsidP="00C72396">
      <w:pPr>
        <w:pStyle w:val="ListParagraph"/>
        <w:spacing w:after="0" w:line="240" w:lineRule="auto"/>
        <w:ind w:left="709"/>
        <w:rPr>
          <w:rFonts w:ascii="Arial" w:hAnsi="Arial" w:cs="Arial"/>
          <w:sz w:val="24"/>
          <w:szCs w:val="24"/>
        </w:rPr>
      </w:pPr>
    </w:p>
    <w:p w:rsidR="00801D44" w:rsidRPr="00E02F81" w:rsidRDefault="00801D44" w:rsidP="002C5BE7">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The Board noted the update.</w:t>
      </w:r>
      <w:r w:rsidRPr="00F377FF">
        <w:rPr>
          <w:rFonts w:ascii="Arial" w:hAnsi="Arial" w:cs="Arial"/>
          <w:sz w:val="24"/>
          <w:szCs w:val="24"/>
        </w:rPr>
        <w:br/>
      </w:r>
    </w:p>
    <w:p w:rsidR="004B2E41" w:rsidRDefault="004B2E41" w:rsidP="002C5BE7">
      <w:pPr>
        <w:pStyle w:val="ListParagraph"/>
        <w:spacing w:after="0" w:line="240" w:lineRule="auto"/>
        <w:ind w:left="709" w:hanging="993"/>
        <w:rPr>
          <w:rFonts w:ascii="Arial" w:hAnsi="Arial" w:cs="Arial"/>
          <w:sz w:val="24"/>
          <w:szCs w:val="24"/>
        </w:rPr>
      </w:pPr>
    </w:p>
    <w:p w:rsidR="004B2E41" w:rsidRDefault="00E75ABD" w:rsidP="002C5BE7">
      <w:pPr>
        <w:pStyle w:val="ListParagraph"/>
        <w:numPr>
          <w:ilvl w:val="1"/>
          <w:numId w:val="1"/>
        </w:numPr>
        <w:spacing w:after="0" w:line="240" w:lineRule="auto"/>
        <w:ind w:left="709" w:hanging="993"/>
        <w:rPr>
          <w:rFonts w:ascii="Arial" w:hAnsi="Arial" w:cs="Arial"/>
          <w:b/>
          <w:sz w:val="24"/>
          <w:szCs w:val="24"/>
        </w:rPr>
      </w:pPr>
      <w:r>
        <w:rPr>
          <w:rFonts w:ascii="Arial" w:hAnsi="Arial" w:cs="Arial"/>
          <w:b/>
          <w:sz w:val="24"/>
          <w:szCs w:val="24"/>
        </w:rPr>
        <w:t>Strategy Development</w:t>
      </w:r>
    </w:p>
    <w:p w:rsidR="00F377FF" w:rsidRDefault="00F377FF" w:rsidP="002C5BE7">
      <w:pPr>
        <w:pStyle w:val="ListParagraph"/>
        <w:spacing w:after="0" w:line="240" w:lineRule="auto"/>
        <w:ind w:left="709" w:hanging="993"/>
        <w:rPr>
          <w:rFonts w:ascii="Arial" w:hAnsi="Arial" w:cs="Arial"/>
          <w:b/>
          <w:sz w:val="24"/>
          <w:szCs w:val="24"/>
        </w:rPr>
      </w:pPr>
    </w:p>
    <w:p w:rsidR="00A944AA" w:rsidRDefault="00E75ABD" w:rsidP="002C5BE7">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GA</w:t>
      </w:r>
      <w:r w:rsidR="00C72396">
        <w:rPr>
          <w:rFonts w:ascii="Arial" w:hAnsi="Arial" w:cs="Arial"/>
          <w:sz w:val="24"/>
          <w:szCs w:val="24"/>
        </w:rPr>
        <w:t xml:space="preserve"> presented a proposal for the development and timescales for creation of an updated overarching Board Strategy.</w:t>
      </w:r>
    </w:p>
    <w:p w:rsidR="00A944AA" w:rsidRDefault="00A944AA" w:rsidP="002C5BE7">
      <w:pPr>
        <w:pStyle w:val="ListParagraph"/>
        <w:spacing w:after="0" w:line="240" w:lineRule="auto"/>
        <w:ind w:left="709" w:hanging="993"/>
        <w:rPr>
          <w:rFonts w:ascii="Arial" w:hAnsi="Arial" w:cs="Arial"/>
          <w:sz w:val="24"/>
          <w:szCs w:val="24"/>
        </w:rPr>
      </w:pPr>
    </w:p>
    <w:p w:rsidR="00C72396" w:rsidRDefault="00C72396" w:rsidP="00333109">
      <w:pPr>
        <w:pStyle w:val="ListParagraph"/>
        <w:numPr>
          <w:ilvl w:val="0"/>
          <w:numId w:val="13"/>
        </w:numPr>
        <w:spacing w:after="0" w:line="240" w:lineRule="auto"/>
        <w:rPr>
          <w:rFonts w:ascii="Arial" w:hAnsi="Arial" w:cs="Arial"/>
          <w:sz w:val="24"/>
          <w:szCs w:val="24"/>
        </w:rPr>
      </w:pPr>
      <w:r w:rsidRPr="002C5BE7">
        <w:rPr>
          <w:rFonts w:ascii="Arial" w:hAnsi="Arial" w:cs="Arial"/>
          <w:color w:val="000000" w:themeColor="text1"/>
          <w:sz w:val="24"/>
          <w:szCs w:val="24"/>
        </w:rPr>
        <w:t xml:space="preserve">A three to five year strategy will be developed with </w:t>
      </w:r>
      <w:r w:rsidRPr="002C5BE7">
        <w:rPr>
          <w:rFonts w:ascii="Arial" w:hAnsi="Arial" w:cs="Arial"/>
          <w:sz w:val="24"/>
          <w:szCs w:val="24"/>
        </w:rPr>
        <w:t>six to eight strategic aims that will underpin the Golden Jubilee’s vision of ‘Leading Quality, Research and Innovation’. The intent is to provide an overarching strategy that encompasses and aligns existing strategies and plans for the component parts of the Foundation.</w:t>
      </w:r>
    </w:p>
    <w:p w:rsidR="00C72396" w:rsidRDefault="00C72396" w:rsidP="00333109">
      <w:pPr>
        <w:pStyle w:val="ListParagraph"/>
        <w:numPr>
          <w:ilvl w:val="0"/>
          <w:numId w:val="13"/>
        </w:numPr>
        <w:spacing w:after="0" w:line="240" w:lineRule="auto"/>
        <w:rPr>
          <w:rFonts w:ascii="Arial" w:hAnsi="Arial" w:cs="Arial"/>
          <w:sz w:val="24"/>
          <w:szCs w:val="24"/>
        </w:rPr>
      </w:pPr>
      <w:r w:rsidRPr="002C5BE7">
        <w:rPr>
          <w:rFonts w:ascii="Arial" w:hAnsi="Arial" w:cs="Arial"/>
          <w:sz w:val="24"/>
          <w:szCs w:val="24"/>
        </w:rPr>
        <w:t>A set of corporate measures will also be developed to track progress against the strategic aims, recognising that whilst there are existing metrics that could be used, additional measures may also need to be developed.</w:t>
      </w:r>
    </w:p>
    <w:p w:rsidR="00C72396" w:rsidRPr="002C5BE7" w:rsidRDefault="00C72396" w:rsidP="00333109">
      <w:pPr>
        <w:pStyle w:val="ListParagraph"/>
        <w:numPr>
          <w:ilvl w:val="0"/>
          <w:numId w:val="13"/>
        </w:numPr>
        <w:spacing w:after="0" w:line="240" w:lineRule="auto"/>
        <w:rPr>
          <w:rFonts w:ascii="Arial" w:hAnsi="Arial" w:cs="Arial"/>
          <w:color w:val="000000" w:themeColor="text1"/>
          <w:sz w:val="24"/>
          <w:szCs w:val="24"/>
        </w:rPr>
      </w:pPr>
      <w:r w:rsidRPr="002C5BE7">
        <w:rPr>
          <w:rFonts w:ascii="Arial" w:hAnsi="Arial" w:cs="Arial"/>
          <w:sz w:val="24"/>
          <w:szCs w:val="24"/>
        </w:rPr>
        <w:t>The Strategy will be brought back to the Board for approval.</w:t>
      </w:r>
    </w:p>
    <w:p w:rsidR="00C72396" w:rsidRDefault="00C72396" w:rsidP="002C5BE7">
      <w:pPr>
        <w:pStyle w:val="ListParagraph"/>
        <w:spacing w:after="0" w:line="240" w:lineRule="auto"/>
        <w:ind w:left="709" w:hanging="993"/>
        <w:rPr>
          <w:rFonts w:ascii="Arial" w:hAnsi="Arial" w:cs="Arial"/>
          <w:sz w:val="24"/>
          <w:szCs w:val="24"/>
        </w:rPr>
      </w:pPr>
    </w:p>
    <w:p w:rsidR="006C1A4B" w:rsidRDefault="00C72396" w:rsidP="00C72396">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PC offered to assist</w:t>
      </w:r>
      <w:r w:rsidR="009A7F40">
        <w:rPr>
          <w:rFonts w:ascii="Arial" w:hAnsi="Arial" w:cs="Arial"/>
          <w:sz w:val="24"/>
          <w:szCs w:val="24"/>
        </w:rPr>
        <w:t xml:space="preserve"> </w:t>
      </w:r>
      <w:r>
        <w:rPr>
          <w:rFonts w:ascii="Arial" w:hAnsi="Arial" w:cs="Arial"/>
          <w:sz w:val="24"/>
          <w:szCs w:val="24"/>
        </w:rPr>
        <w:t>with development of the Strategy and attend</w:t>
      </w:r>
      <w:r w:rsidR="009A7F40">
        <w:rPr>
          <w:rFonts w:ascii="Arial" w:hAnsi="Arial" w:cs="Arial"/>
          <w:sz w:val="24"/>
          <w:szCs w:val="24"/>
        </w:rPr>
        <w:t xml:space="preserve"> </w:t>
      </w:r>
      <w:r>
        <w:rPr>
          <w:rFonts w:ascii="Arial" w:hAnsi="Arial" w:cs="Arial"/>
          <w:sz w:val="24"/>
          <w:szCs w:val="24"/>
        </w:rPr>
        <w:t xml:space="preserve">at the Senior Management Team </w:t>
      </w:r>
      <w:r w:rsidR="006C1A4B">
        <w:rPr>
          <w:rFonts w:ascii="Arial" w:hAnsi="Arial" w:cs="Arial"/>
          <w:sz w:val="24"/>
          <w:szCs w:val="24"/>
        </w:rPr>
        <w:t xml:space="preserve">(SMT) </w:t>
      </w:r>
      <w:r>
        <w:rPr>
          <w:rFonts w:ascii="Arial" w:hAnsi="Arial" w:cs="Arial"/>
          <w:sz w:val="24"/>
          <w:szCs w:val="24"/>
        </w:rPr>
        <w:t xml:space="preserve">workshops. </w:t>
      </w:r>
      <w:r w:rsidR="00766E4E">
        <w:rPr>
          <w:rFonts w:ascii="Arial" w:hAnsi="Arial" w:cs="Arial"/>
          <w:sz w:val="24"/>
          <w:szCs w:val="24"/>
        </w:rPr>
        <w:t xml:space="preserve">JY </w:t>
      </w:r>
      <w:r w:rsidR="009A7F40">
        <w:rPr>
          <w:rFonts w:ascii="Arial" w:hAnsi="Arial" w:cs="Arial"/>
          <w:sz w:val="24"/>
          <w:szCs w:val="24"/>
        </w:rPr>
        <w:t xml:space="preserve">thanked PC for his support but </w:t>
      </w:r>
      <w:r w:rsidR="00766E4E">
        <w:rPr>
          <w:rFonts w:ascii="Arial" w:hAnsi="Arial" w:cs="Arial"/>
          <w:sz w:val="24"/>
          <w:szCs w:val="24"/>
        </w:rPr>
        <w:t>asked that the</w:t>
      </w:r>
      <w:r w:rsidR="009A7F40">
        <w:rPr>
          <w:rFonts w:ascii="Arial" w:hAnsi="Arial" w:cs="Arial"/>
          <w:sz w:val="24"/>
          <w:szCs w:val="24"/>
        </w:rPr>
        <w:t xml:space="preserve"> </w:t>
      </w:r>
      <w:r w:rsidR="00766E4E">
        <w:rPr>
          <w:rFonts w:ascii="Arial" w:hAnsi="Arial" w:cs="Arial"/>
          <w:sz w:val="24"/>
          <w:szCs w:val="24"/>
        </w:rPr>
        <w:t xml:space="preserve">SMT </w:t>
      </w:r>
      <w:r w:rsidR="009A7F40">
        <w:rPr>
          <w:rFonts w:ascii="Arial" w:hAnsi="Arial" w:cs="Arial"/>
          <w:sz w:val="24"/>
          <w:szCs w:val="24"/>
        </w:rPr>
        <w:t xml:space="preserve">workshop be </w:t>
      </w:r>
      <w:r w:rsidR="00036DBC">
        <w:rPr>
          <w:rFonts w:ascii="Arial" w:hAnsi="Arial" w:cs="Arial"/>
          <w:sz w:val="24"/>
          <w:szCs w:val="24"/>
        </w:rPr>
        <w:t xml:space="preserve">limited to </w:t>
      </w:r>
      <w:r w:rsidR="009A7F40">
        <w:rPr>
          <w:rFonts w:ascii="Arial" w:hAnsi="Arial" w:cs="Arial"/>
          <w:sz w:val="24"/>
          <w:szCs w:val="24"/>
        </w:rPr>
        <w:t xml:space="preserve">SMT </w:t>
      </w:r>
      <w:r w:rsidR="00766E4E">
        <w:rPr>
          <w:rFonts w:ascii="Arial" w:hAnsi="Arial" w:cs="Arial"/>
          <w:sz w:val="24"/>
          <w:szCs w:val="24"/>
        </w:rPr>
        <w:t>member</w:t>
      </w:r>
      <w:r w:rsidR="009A7F40">
        <w:rPr>
          <w:rFonts w:ascii="Arial" w:hAnsi="Arial" w:cs="Arial"/>
          <w:sz w:val="24"/>
          <w:szCs w:val="24"/>
        </w:rPr>
        <w:t xml:space="preserve">s </w:t>
      </w:r>
      <w:r w:rsidR="007548A1">
        <w:rPr>
          <w:rFonts w:ascii="Arial" w:hAnsi="Arial" w:cs="Arial"/>
          <w:sz w:val="24"/>
          <w:szCs w:val="24"/>
        </w:rPr>
        <w:t>to allow them to develop their thoughts</w:t>
      </w:r>
      <w:r w:rsidR="009A7F40">
        <w:rPr>
          <w:rFonts w:ascii="Arial" w:hAnsi="Arial" w:cs="Arial"/>
          <w:sz w:val="24"/>
          <w:szCs w:val="24"/>
        </w:rPr>
        <w:t xml:space="preserve">. JY confirmed there would be several </w:t>
      </w:r>
      <w:r w:rsidR="007548A1">
        <w:rPr>
          <w:rFonts w:ascii="Arial" w:hAnsi="Arial" w:cs="Arial"/>
          <w:sz w:val="24"/>
          <w:szCs w:val="24"/>
        </w:rPr>
        <w:t xml:space="preserve">future </w:t>
      </w:r>
      <w:r w:rsidR="009A7F40">
        <w:rPr>
          <w:rFonts w:ascii="Arial" w:hAnsi="Arial" w:cs="Arial"/>
          <w:sz w:val="24"/>
          <w:szCs w:val="24"/>
        </w:rPr>
        <w:t xml:space="preserve">opportunities for </w:t>
      </w:r>
      <w:r w:rsidR="007548A1">
        <w:rPr>
          <w:rFonts w:ascii="Arial" w:hAnsi="Arial" w:cs="Arial"/>
          <w:sz w:val="24"/>
          <w:szCs w:val="24"/>
        </w:rPr>
        <w:t xml:space="preserve">other </w:t>
      </w:r>
      <w:r w:rsidR="009A7F40">
        <w:rPr>
          <w:rFonts w:ascii="Arial" w:hAnsi="Arial" w:cs="Arial"/>
          <w:sz w:val="24"/>
          <w:szCs w:val="24"/>
        </w:rPr>
        <w:t>Board members to participate.</w:t>
      </w:r>
    </w:p>
    <w:p w:rsidR="006C1A4B" w:rsidRDefault="006C1A4B" w:rsidP="006C1A4B">
      <w:pPr>
        <w:pStyle w:val="ListParagraph"/>
        <w:spacing w:after="0" w:line="240" w:lineRule="auto"/>
        <w:ind w:left="709"/>
        <w:rPr>
          <w:rFonts w:ascii="Arial" w:hAnsi="Arial" w:cs="Arial"/>
          <w:sz w:val="24"/>
          <w:szCs w:val="24"/>
        </w:rPr>
      </w:pPr>
    </w:p>
    <w:p w:rsidR="00C72396" w:rsidRDefault="00C72396" w:rsidP="00C72396">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PC stressed the importance of not rushing the process</w:t>
      </w:r>
      <w:r w:rsidR="006C1A4B">
        <w:rPr>
          <w:rFonts w:ascii="Arial" w:hAnsi="Arial" w:cs="Arial"/>
          <w:sz w:val="24"/>
          <w:szCs w:val="24"/>
        </w:rPr>
        <w:t>, in particular with a new Chief Executive coming on board who may want some ownership of it. MB added that there are also two new Non Executive Directors coming on board too. JY added that the direction is clear with the expansion programme already underway and all the other programmes are continuing to progress.</w:t>
      </w:r>
    </w:p>
    <w:p w:rsidR="006C1A4B" w:rsidRPr="006C1A4B" w:rsidRDefault="006C1A4B" w:rsidP="006C1A4B">
      <w:pPr>
        <w:pStyle w:val="ListParagraph"/>
        <w:rPr>
          <w:rFonts w:ascii="Arial" w:hAnsi="Arial" w:cs="Arial"/>
          <w:sz w:val="24"/>
          <w:szCs w:val="24"/>
        </w:rPr>
      </w:pPr>
    </w:p>
    <w:p w:rsidR="00766E4E" w:rsidRDefault="006C1A4B" w:rsidP="00C72396">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lastRenderedPageBreak/>
        <w:t>HE commented that we need to be mindful that the Strategy is an important piece of work to enhance the Golden Jubilee’s position in the Region. JY agreed that this was an important point but highlighted that there are other opportunities to make our strategic intent</w:t>
      </w:r>
      <w:r w:rsidR="009A7F40">
        <w:rPr>
          <w:rFonts w:ascii="Arial" w:hAnsi="Arial" w:cs="Arial"/>
          <w:sz w:val="24"/>
          <w:szCs w:val="24"/>
        </w:rPr>
        <w:t xml:space="preserve"> clear during these timescales. </w:t>
      </w:r>
      <w:r>
        <w:rPr>
          <w:rFonts w:ascii="Arial" w:hAnsi="Arial" w:cs="Arial"/>
          <w:sz w:val="24"/>
          <w:szCs w:val="24"/>
        </w:rPr>
        <w:t xml:space="preserve">GA added that there are elements that can </w:t>
      </w:r>
      <w:r w:rsidR="00036DBC">
        <w:rPr>
          <w:rFonts w:ascii="Arial" w:hAnsi="Arial" w:cs="Arial"/>
          <w:sz w:val="24"/>
          <w:szCs w:val="24"/>
        </w:rPr>
        <w:t xml:space="preserve">be driven forward </w:t>
      </w:r>
      <w:r>
        <w:rPr>
          <w:rFonts w:ascii="Arial" w:hAnsi="Arial" w:cs="Arial"/>
          <w:sz w:val="24"/>
          <w:szCs w:val="24"/>
        </w:rPr>
        <w:t xml:space="preserve">ahead of having a final strategy and emphasised that the strategy will be a live document that should be updated annually. </w:t>
      </w:r>
    </w:p>
    <w:p w:rsidR="00766E4E" w:rsidRPr="00766E4E" w:rsidRDefault="00766E4E" w:rsidP="00766E4E">
      <w:pPr>
        <w:pStyle w:val="ListParagraph"/>
        <w:rPr>
          <w:rFonts w:ascii="Arial" w:hAnsi="Arial" w:cs="Arial"/>
          <w:sz w:val="24"/>
          <w:szCs w:val="24"/>
        </w:rPr>
      </w:pPr>
    </w:p>
    <w:p w:rsidR="00766E4E" w:rsidRDefault="006C1A4B" w:rsidP="00C72396">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 xml:space="preserve">SDS </w:t>
      </w:r>
      <w:r w:rsidR="00766E4E">
        <w:rPr>
          <w:rFonts w:ascii="Arial" w:hAnsi="Arial" w:cs="Arial"/>
          <w:sz w:val="24"/>
          <w:szCs w:val="24"/>
        </w:rPr>
        <w:t>stated</w:t>
      </w:r>
      <w:r>
        <w:rPr>
          <w:rFonts w:ascii="Arial" w:hAnsi="Arial" w:cs="Arial"/>
          <w:sz w:val="24"/>
          <w:szCs w:val="24"/>
        </w:rPr>
        <w:t xml:space="preserve"> that it would be help</w:t>
      </w:r>
      <w:r w:rsidR="00766E4E">
        <w:rPr>
          <w:rFonts w:ascii="Arial" w:hAnsi="Arial" w:cs="Arial"/>
          <w:sz w:val="24"/>
          <w:szCs w:val="24"/>
        </w:rPr>
        <w:t xml:space="preserve">ful to have </w:t>
      </w:r>
      <w:r w:rsidR="009A7F40">
        <w:rPr>
          <w:rFonts w:ascii="Arial" w:hAnsi="Arial" w:cs="Arial"/>
          <w:sz w:val="24"/>
          <w:szCs w:val="24"/>
        </w:rPr>
        <w:t>regular u</w:t>
      </w:r>
      <w:r w:rsidR="00766E4E">
        <w:rPr>
          <w:rFonts w:ascii="Arial" w:hAnsi="Arial" w:cs="Arial"/>
          <w:sz w:val="24"/>
          <w:szCs w:val="24"/>
        </w:rPr>
        <w:t>pdates. JY added that it would be helpful to get input from Non Executive Directors after the first SMT workshop so that this can feed into the second one.</w:t>
      </w:r>
    </w:p>
    <w:p w:rsidR="00766E4E" w:rsidRPr="00766E4E" w:rsidRDefault="00766E4E" w:rsidP="00766E4E">
      <w:pPr>
        <w:pStyle w:val="ListParagraph"/>
        <w:rPr>
          <w:rFonts w:ascii="Arial" w:hAnsi="Arial" w:cs="Arial"/>
          <w:sz w:val="24"/>
          <w:szCs w:val="24"/>
        </w:rPr>
      </w:pPr>
    </w:p>
    <w:p w:rsidR="006C1A4B" w:rsidRDefault="00766E4E" w:rsidP="00C72396">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SS asked GA if it would be helpful to have a chat around the governance process and timelines for approval.</w:t>
      </w:r>
      <w:r w:rsidR="0043733B">
        <w:rPr>
          <w:rFonts w:ascii="Arial" w:hAnsi="Arial" w:cs="Arial"/>
          <w:sz w:val="24"/>
          <w:szCs w:val="24"/>
        </w:rPr>
        <w:t xml:space="preserve"> GA agreed this would be helpful.</w:t>
      </w:r>
    </w:p>
    <w:p w:rsidR="00766E4E" w:rsidRPr="00766E4E" w:rsidRDefault="00766E4E" w:rsidP="00766E4E">
      <w:pPr>
        <w:pStyle w:val="ListParagraph"/>
        <w:rPr>
          <w:rFonts w:ascii="Arial" w:hAnsi="Arial" w:cs="Arial"/>
          <w:sz w:val="24"/>
          <w:szCs w:val="24"/>
        </w:rPr>
      </w:pPr>
    </w:p>
    <w:p w:rsidR="00766E4E" w:rsidRDefault="00766E4E" w:rsidP="00C72396">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The Board agreed that they would receive a</w:t>
      </w:r>
      <w:r w:rsidR="00930A03">
        <w:rPr>
          <w:rFonts w:ascii="Arial" w:hAnsi="Arial" w:cs="Arial"/>
          <w:sz w:val="24"/>
          <w:szCs w:val="24"/>
        </w:rPr>
        <w:t xml:space="preserve"> strategy </w:t>
      </w:r>
      <w:r>
        <w:rPr>
          <w:rFonts w:ascii="Arial" w:hAnsi="Arial" w:cs="Arial"/>
          <w:sz w:val="24"/>
          <w:szCs w:val="24"/>
        </w:rPr>
        <w:t xml:space="preserve">update at the September meeting, </w:t>
      </w:r>
      <w:r w:rsidR="00036DBC">
        <w:rPr>
          <w:rFonts w:ascii="Arial" w:hAnsi="Arial" w:cs="Arial"/>
          <w:sz w:val="24"/>
          <w:szCs w:val="24"/>
        </w:rPr>
        <w:t xml:space="preserve">it would </w:t>
      </w:r>
      <w:r w:rsidR="00930A03">
        <w:rPr>
          <w:rFonts w:ascii="Arial" w:hAnsi="Arial" w:cs="Arial"/>
          <w:sz w:val="24"/>
          <w:szCs w:val="24"/>
        </w:rPr>
        <w:t xml:space="preserve">form an agenda item </w:t>
      </w:r>
      <w:r w:rsidR="00036DBC">
        <w:rPr>
          <w:rFonts w:ascii="Arial" w:hAnsi="Arial" w:cs="Arial"/>
          <w:sz w:val="24"/>
          <w:szCs w:val="24"/>
        </w:rPr>
        <w:t xml:space="preserve">at </w:t>
      </w:r>
      <w:r>
        <w:rPr>
          <w:rFonts w:ascii="Arial" w:hAnsi="Arial" w:cs="Arial"/>
          <w:sz w:val="24"/>
          <w:szCs w:val="24"/>
        </w:rPr>
        <w:t>the Board workshop in December</w:t>
      </w:r>
      <w:r w:rsidR="00036DBC">
        <w:rPr>
          <w:rFonts w:ascii="Arial" w:hAnsi="Arial" w:cs="Arial"/>
          <w:sz w:val="24"/>
          <w:szCs w:val="24"/>
        </w:rPr>
        <w:t xml:space="preserve">, with </w:t>
      </w:r>
      <w:r>
        <w:rPr>
          <w:rFonts w:ascii="Arial" w:hAnsi="Arial" w:cs="Arial"/>
          <w:sz w:val="24"/>
          <w:szCs w:val="24"/>
        </w:rPr>
        <w:t>the final strategy being submitted for approval in either December or February, depending on the outcome of the workshop.</w:t>
      </w:r>
    </w:p>
    <w:p w:rsidR="00C72396" w:rsidRDefault="00C72396" w:rsidP="00C72396">
      <w:pPr>
        <w:pStyle w:val="ListParagraph"/>
        <w:spacing w:after="0" w:line="240" w:lineRule="auto"/>
        <w:ind w:left="709"/>
        <w:rPr>
          <w:rFonts w:ascii="Arial" w:hAnsi="Arial" w:cs="Arial"/>
          <w:sz w:val="24"/>
          <w:szCs w:val="24"/>
        </w:rPr>
      </w:pPr>
    </w:p>
    <w:p w:rsidR="004B2E41" w:rsidRPr="00766E4E" w:rsidRDefault="00E75ABD" w:rsidP="002C5BE7">
      <w:pPr>
        <w:pStyle w:val="ListParagraph"/>
        <w:numPr>
          <w:ilvl w:val="2"/>
          <w:numId w:val="1"/>
        </w:numPr>
        <w:spacing w:after="0" w:line="240" w:lineRule="auto"/>
        <w:ind w:left="709" w:hanging="993"/>
        <w:rPr>
          <w:rFonts w:ascii="Arial" w:hAnsi="Arial" w:cs="Arial"/>
          <w:b/>
          <w:sz w:val="24"/>
          <w:szCs w:val="24"/>
        </w:rPr>
      </w:pPr>
      <w:r w:rsidRPr="00766E4E">
        <w:rPr>
          <w:rFonts w:ascii="Arial" w:hAnsi="Arial" w:cs="Arial"/>
          <w:sz w:val="24"/>
          <w:szCs w:val="24"/>
        </w:rPr>
        <w:t>The Board</w:t>
      </w:r>
      <w:r w:rsidR="00C72396" w:rsidRPr="00766E4E">
        <w:rPr>
          <w:rFonts w:ascii="Arial" w:hAnsi="Arial" w:cs="Arial"/>
          <w:color w:val="000000" w:themeColor="text1"/>
          <w:sz w:val="24"/>
          <w:szCs w:val="24"/>
        </w:rPr>
        <w:t xml:space="preserve"> approved the </w:t>
      </w:r>
      <w:r w:rsidR="00766E4E" w:rsidRPr="00766E4E">
        <w:rPr>
          <w:rFonts w:ascii="Arial" w:hAnsi="Arial" w:cs="Arial"/>
          <w:color w:val="000000" w:themeColor="text1"/>
          <w:sz w:val="24"/>
          <w:szCs w:val="24"/>
        </w:rPr>
        <w:t xml:space="preserve">Strategy </w:t>
      </w:r>
      <w:r w:rsidR="00C72396" w:rsidRPr="00766E4E">
        <w:rPr>
          <w:rFonts w:ascii="Arial" w:hAnsi="Arial" w:cs="Arial"/>
          <w:color w:val="000000" w:themeColor="text1"/>
          <w:sz w:val="24"/>
          <w:szCs w:val="24"/>
        </w:rPr>
        <w:t>development process and timescales</w:t>
      </w:r>
      <w:r w:rsidR="00766E4E">
        <w:rPr>
          <w:rFonts w:ascii="Arial" w:hAnsi="Arial" w:cs="Arial"/>
          <w:color w:val="000000" w:themeColor="text1"/>
          <w:sz w:val="24"/>
          <w:szCs w:val="24"/>
        </w:rPr>
        <w:t>.</w:t>
      </w:r>
    </w:p>
    <w:p w:rsidR="00766E4E" w:rsidRPr="00766E4E" w:rsidRDefault="00766E4E" w:rsidP="00766E4E">
      <w:pPr>
        <w:pStyle w:val="ListParagraph"/>
        <w:rPr>
          <w:rFonts w:ascii="Arial" w:hAnsi="Arial" w:cs="Arial"/>
          <w:b/>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18"/>
        <w:gridCol w:w="3685"/>
        <w:gridCol w:w="1985"/>
        <w:gridCol w:w="1531"/>
      </w:tblGrid>
      <w:tr w:rsidR="007E43CF" w:rsidRPr="009D7C1B" w:rsidTr="00EB2FC8">
        <w:tc>
          <w:tcPr>
            <w:tcW w:w="1618" w:type="dxa"/>
            <w:vAlign w:val="center"/>
          </w:tcPr>
          <w:p w:rsidR="007E43CF" w:rsidRPr="009D7C1B" w:rsidRDefault="007E43CF" w:rsidP="00671A17">
            <w:pPr>
              <w:pStyle w:val="ListParagraph"/>
              <w:spacing w:before="120" w:after="120" w:line="240" w:lineRule="auto"/>
              <w:ind w:left="0"/>
              <w:rPr>
                <w:rFonts w:ascii="Arial" w:hAnsi="Arial" w:cs="Arial"/>
                <w:b/>
                <w:color w:val="000000"/>
                <w:sz w:val="24"/>
                <w:szCs w:val="24"/>
              </w:rPr>
            </w:pPr>
            <w:r w:rsidRPr="009D7C1B">
              <w:rPr>
                <w:rFonts w:ascii="Arial" w:hAnsi="Arial" w:cs="Arial"/>
                <w:b/>
                <w:color w:val="000000"/>
                <w:sz w:val="24"/>
                <w:szCs w:val="24"/>
              </w:rPr>
              <w:t>Action No.</w:t>
            </w:r>
          </w:p>
        </w:tc>
        <w:tc>
          <w:tcPr>
            <w:tcW w:w="3685" w:type="dxa"/>
            <w:vAlign w:val="center"/>
          </w:tcPr>
          <w:p w:rsidR="007E43CF" w:rsidRPr="009D7C1B" w:rsidRDefault="007E43CF" w:rsidP="00671A17">
            <w:pPr>
              <w:pStyle w:val="ListParagraph"/>
              <w:spacing w:before="120" w:after="120" w:line="240" w:lineRule="auto"/>
              <w:ind w:left="0"/>
              <w:rPr>
                <w:rFonts w:ascii="Arial" w:hAnsi="Arial" w:cs="Arial"/>
                <w:b/>
                <w:color w:val="000000"/>
                <w:sz w:val="24"/>
                <w:szCs w:val="24"/>
              </w:rPr>
            </w:pPr>
            <w:r w:rsidRPr="009D7C1B">
              <w:rPr>
                <w:rFonts w:ascii="Arial" w:hAnsi="Arial" w:cs="Arial"/>
                <w:b/>
                <w:color w:val="000000"/>
                <w:sz w:val="24"/>
                <w:szCs w:val="24"/>
              </w:rPr>
              <w:t>Action</w:t>
            </w:r>
          </w:p>
        </w:tc>
        <w:tc>
          <w:tcPr>
            <w:tcW w:w="1985" w:type="dxa"/>
            <w:vAlign w:val="center"/>
          </w:tcPr>
          <w:p w:rsidR="007E43CF" w:rsidRPr="009D7C1B" w:rsidRDefault="007E43CF" w:rsidP="00671A17">
            <w:pPr>
              <w:pStyle w:val="ListParagraph"/>
              <w:spacing w:before="120" w:after="120" w:line="240" w:lineRule="auto"/>
              <w:ind w:left="0"/>
              <w:rPr>
                <w:rFonts w:ascii="Arial" w:hAnsi="Arial" w:cs="Arial"/>
                <w:b/>
                <w:color w:val="000000"/>
                <w:sz w:val="24"/>
                <w:szCs w:val="24"/>
              </w:rPr>
            </w:pPr>
            <w:r w:rsidRPr="009D7C1B">
              <w:rPr>
                <w:rFonts w:ascii="Arial" w:hAnsi="Arial" w:cs="Arial"/>
                <w:b/>
                <w:color w:val="000000"/>
                <w:sz w:val="24"/>
                <w:szCs w:val="24"/>
              </w:rPr>
              <w:t>Action by</w:t>
            </w:r>
          </w:p>
        </w:tc>
        <w:tc>
          <w:tcPr>
            <w:tcW w:w="1531" w:type="dxa"/>
            <w:vAlign w:val="center"/>
          </w:tcPr>
          <w:p w:rsidR="007E43CF" w:rsidRPr="009D7C1B" w:rsidRDefault="007E43CF" w:rsidP="00671A17">
            <w:pPr>
              <w:pStyle w:val="ListParagraph"/>
              <w:spacing w:before="120" w:after="12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Status</w:t>
            </w:r>
          </w:p>
        </w:tc>
      </w:tr>
      <w:tr w:rsidR="0043733B" w:rsidRPr="009D7C1B" w:rsidTr="00EB2FC8">
        <w:tc>
          <w:tcPr>
            <w:tcW w:w="1618" w:type="dxa"/>
          </w:tcPr>
          <w:p w:rsidR="0043733B" w:rsidRPr="009D7C1B" w:rsidRDefault="0043733B" w:rsidP="0043733B">
            <w:pPr>
              <w:pStyle w:val="ListParagraph"/>
              <w:spacing w:before="120" w:after="120" w:line="240" w:lineRule="auto"/>
              <w:ind w:left="0"/>
              <w:rPr>
                <w:rFonts w:ascii="Arial" w:hAnsi="Arial" w:cs="Arial"/>
                <w:color w:val="0070C0"/>
                <w:sz w:val="24"/>
                <w:szCs w:val="24"/>
              </w:rPr>
            </w:pPr>
            <w:r>
              <w:rPr>
                <w:rFonts w:ascii="Arial" w:hAnsi="Arial" w:cs="Arial"/>
                <w:color w:val="0070C0"/>
                <w:sz w:val="24"/>
                <w:szCs w:val="24"/>
              </w:rPr>
              <w:t>020818/</w:t>
            </w:r>
            <w:r w:rsidR="00EB2FC8">
              <w:rPr>
                <w:rFonts w:ascii="Arial" w:hAnsi="Arial" w:cs="Arial"/>
                <w:color w:val="0070C0"/>
                <w:sz w:val="24"/>
                <w:szCs w:val="24"/>
              </w:rPr>
              <w:t>09</w:t>
            </w:r>
          </w:p>
        </w:tc>
        <w:tc>
          <w:tcPr>
            <w:tcW w:w="3685" w:type="dxa"/>
          </w:tcPr>
          <w:p w:rsidR="0043733B" w:rsidRPr="009D7C1B" w:rsidRDefault="0043733B" w:rsidP="0043733B">
            <w:pPr>
              <w:pStyle w:val="ListParagraph"/>
              <w:spacing w:before="120" w:after="120" w:line="240" w:lineRule="auto"/>
              <w:ind w:left="0"/>
              <w:contextualSpacing w:val="0"/>
              <w:rPr>
                <w:rFonts w:ascii="Arial" w:hAnsi="Arial" w:cs="Arial"/>
                <w:color w:val="0070C0"/>
                <w:sz w:val="24"/>
                <w:szCs w:val="24"/>
              </w:rPr>
            </w:pPr>
            <w:r w:rsidRPr="00B924F0">
              <w:rPr>
                <w:rFonts w:ascii="Arial" w:hAnsi="Arial" w:cs="Arial"/>
                <w:b/>
                <w:color w:val="0070C0"/>
                <w:sz w:val="24"/>
                <w:szCs w:val="24"/>
              </w:rPr>
              <w:t>Strategy Development:</w:t>
            </w:r>
            <w:r>
              <w:rPr>
                <w:rFonts w:ascii="Arial" w:hAnsi="Arial" w:cs="Arial"/>
                <w:b/>
                <w:color w:val="0070C0"/>
                <w:sz w:val="24"/>
                <w:szCs w:val="24"/>
              </w:rPr>
              <w:t xml:space="preserve"> </w:t>
            </w:r>
            <w:r>
              <w:rPr>
                <w:rFonts w:ascii="Arial" w:hAnsi="Arial" w:cs="Arial"/>
                <w:color w:val="0070C0"/>
                <w:sz w:val="24"/>
                <w:szCs w:val="24"/>
              </w:rPr>
              <w:t>Discuss governance route timescales for Strategy approval</w:t>
            </w:r>
          </w:p>
        </w:tc>
        <w:tc>
          <w:tcPr>
            <w:tcW w:w="1985" w:type="dxa"/>
          </w:tcPr>
          <w:p w:rsidR="0043733B" w:rsidRPr="009D7C1B" w:rsidRDefault="0043733B" w:rsidP="0043733B">
            <w:pPr>
              <w:pStyle w:val="ListParagraph"/>
              <w:spacing w:before="120" w:after="120" w:line="240" w:lineRule="auto"/>
              <w:ind w:left="0"/>
              <w:contextualSpacing w:val="0"/>
              <w:rPr>
                <w:rFonts w:ascii="Arial" w:hAnsi="Arial" w:cs="Arial"/>
                <w:color w:val="0070C0"/>
                <w:sz w:val="24"/>
                <w:szCs w:val="24"/>
              </w:rPr>
            </w:pPr>
            <w:r>
              <w:rPr>
                <w:rFonts w:ascii="Arial" w:hAnsi="Arial" w:cs="Arial"/>
                <w:color w:val="0070C0"/>
                <w:sz w:val="24"/>
                <w:szCs w:val="24"/>
              </w:rPr>
              <w:t>Gareth Adkins/ Sandie Scott</w:t>
            </w:r>
          </w:p>
        </w:tc>
        <w:tc>
          <w:tcPr>
            <w:tcW w:w="1531" w:type="dxa"/>
          </w:tcPr>
          <w:p w:rsidR="0043733B" w:rsidRPr="009D7C1B" w:rsidRDefault="0043733B" w:rsidP="0043733B">
            <w:pPr>
              <w:pStyle w:val="ListParagraph"/>
              <w:spacing w:before="120" w:after="120" w:line="240" w:lineRule="auto"/>
              <w:ind w:left="0"/>
              <w:contextualSpacing w:val="0"/>
              <w:rPr>
                <w:rFonts w:ascii="Arial" w:hAnsi="Arial" w:cs="Arial"/>
                <w:color w:val="0070C0"/>
                <w:sz w:val="24"/>
                <w:szCs w:val="24"/>
              </w:rPr>
            </w:pPr>
            <w:r>
              <w:rPr>
                <w:rFonts w:ascii="Arial" w:hAnsi="Arial" w:cs="Arial"/>
                <w:color w:val="0070C0"/>
                <w:sz w:val="24"/>
                <w:szCs w:val="24"/>
              </w:rPr>
              <w:t>NEW</w:t>
            </w:r>
          </w:p>
        </w:tc>
      </w:tr>
      <w:tr w:rsidR="0043733B" w:rsidRPr="009D7C1B" w:rsidTr="00EB2FC8">
        <w:tc>
          <w:tcPr>
            <w:tcW w:w="1618" w:type="dxa"/>
          </w:tcPr>
          <w:p w:rsidR="0043733B" w:rsidRPr="009D7C1B" w:rsidRDefault="0043733B" w:rsidP="00AF1E88">
            <w:pPr>
              <w:pStyle w:val="ListParagraph"/>
              <w:spacing w:before="120" w:after="120" w:line="240" w:lineRule="auto"/>
              <w:ind w:left="0"/>
              <w:rPr>
                <w:rFonts w:ascii="Arial" w:hAnsi="Arial" w:cs="Arial"/>
                <w:color w:val="0070C0"/>
                <w:sz w:val="24"/>
                <w:szCs w:val="24"/>
              </w:rPr>
            </w:pPr>
            <w:r>
              <w:rPr>
                <w:rFonts w:ascii="Arial" w:hAnsi="Arial" w:cs="Arial"/>
                <w:color w:val="0070C0"/>
                <w:sz w:val="24"/>
                <w:szCs w:val="24"/>
              </w:rPr>
              <w:t>020818/</w:t>
            </w:r>
            <w:r w:rsidR="00AB0777">
              <w:rPr>
                <w:rFonts w:ascii="Arial" w:hAnsi="Arial" w:cs="Arial"/>
                <w:color w:val="0070C0"/>
                <w:sz w:val="24"/>
                <w:szCs w:val="24"/>
              </w:rPr>
              <w:t>1</w:t>
            </w:r>
            <w:r w:rsidR="00EB2FC8">
              <w:rPr>
                <w:rFonts w:ascii="Arial" w:hAnsi="Arial" w:cs="Arial"/>
                <w:color w:val="0070C0"/>
                <w:sz w:val="24"/>
                <w:szCs w:val="24"/>
              </w:rPr>
              <w:t>0</w:t>
            </w:r>
          </w:p>
        </w:tc>
        <w:tc>
          <w:tcPr>
            <w:tcW w:w="3685" w:type="dxa"/>
          </w:tcPr>
          <w:p w:rsidR="0043733B" w:rsidRPr="009D7C1B" w:rsidRDefault="0043733B" w:rsidP="00AF1E88">
            <w:pPr>
              <w:pStyle w:val="ListParagraph"/>
              <w:spacing w:before="120" w:after="120" w:line="240" w:lineRule="auto"/>
              <w:ind w:left="0"/>
              <w:contextualSpacing w:val="0"/>
              <w:rPr>
                <w:rFonts w:ascii="Arial" w:hAnsi="Arial" w:cs="Arial"/>
                <w:color w:val="0070C0"/>
                <w:sz w:val="24"/>
                <w:szCs w:val="24"/>
              </w:rPr>
            </w:pPr>
            <w:r w:rsidRPr="00B924F0">
              <w:rPr>
                <w:rFonts w:ascii="Arial" w:hAnsi="Arial" w:cs="Arial"/>
                <w:b/>
                <w:color w:val="0070C0"/>
                <w:sz w:val="24"/>
                <w:szCs w:val="24"/>
              </w:rPr>
              <w:t>Strategy Development:</w:t>
            </w:r>
            <w:r>
              <w:rPr>
                <w:rFonts w:ascii="Arial" w:hAnsi="Arial" w:cs="Arial"/>
                <w:b/>
                <w:color w:val="0070C0"/>
                <w:sz w:val="24"/>
                <w:szCs w:val="24"/>
              </w:rPr>
              <w:t xml:space="preserve"> </w:t>
            </w:r>
            <w:r w:rsidRPr="00766E4E">
              <w:rPr>
                <w:rFonts w:ascii="Arial" w:hAnsi="Arial" w:cs="Arial"/>
                <w:color w:val="0070C0"/>
                <w:sz w:val="24"/>
                <w:szCs w:val="24"/>
              </w:rPr>
              <w:t>U</w:t>
            </w:r>
            <w:r>
              <w:rPr>
                <w:rFonts w:ascii="Arial" w:hAnsi="Arial" w:cs="Arial"/>
                <w:color w:val="0070C0"/>
                <w:sz w:val="24"/>
                <w:szCs w:val="24"/>
              </w:rPr>
              <w:t>pdate to September Board meeting for Non Executive input</w:t>
            </w:r>
          </w:p>
        </w:tc>
        <w:tc>
          <w:tcPr>
            <w:tcW w:w="1985" w:type="dxa"/>
          </w:tcPr>
          <w:p w:rsidR="0043733B" w:rsidRPr="009D7C1B" w:rsidRDefault="0043733B" w:rsidP="00AF1E88">
            <w:pPr>
              <w:pStyle w:val="ListParagraph"/>
              <w:spacing w:before="120" w:after="120" w:line="240" w:lineRule="auto"/>
              <w:ind w:left="0"/>
              <w:contextualSpacing w:val="0"/>
              <w:rPr>
                <w:rFonts w:ascii="Arial" w:hAnsi="Arial" w:cs="Arial"/>
                <w:color w:val="0070C0"/>
                <w:sz w:val="24"/>
                <w:szCs w:val="24"/>
              </w:rPr>
            </w:pPr>
            <w:r>
              <w:rPr>
                <w:rFonts w:ascii="Arial" w:hAnsi="Arial" w:cs="Arial"/>
                <w:color w:val="0070C0"/>
                <w:sz w:val="24"/>
                <w:szCs w:val="24"/>
              </w:rPr>
              <w:t>Gareth Adkins</w:t>
            </w:r>
          </w:p>
        </w:tc>
        <w:tc>
          <w:tcPr>
            <w:tcW w:w="1531" w:type="dxa"/>
          </w:tcPr>
          <w:p w:rsidR="0043733B" w:rsidRPr="009D7C1B" w:rsidRDefault="0043733B" w:rsidP="00AF1E88">
            <w:pPr>
              <w:pStyle w:val="ListParagraph"/>
              <w:spacing w:before="120" w:after="120" w:line="240" w:lineRule="auto"/>
              <w:ind w:left="0"/>
              <w:contextualSpacing w:val="0"/>
              <w:rPr>
                <w:rFonts w:ascii="Arial" w:hAnsi="Arial" w:cs="Arial"/>
                <w:color w:val="0070C0"/>
                <w:sz w:val="24"/>
                <w:szCs w:val="24"/>
              </w:rPr>
            </w:pPr>
            <w:r>
              <w:rPr>
                <w:rFonts w:ascii="Arial" w:hAnsi="Arial" w:cs="Arial"/>
                <w:color w:val="0070C0"/>
                <w:sz w:val="24"/>
                <w:szCs w:val="24"/>
              </w:rPr>
              <w:t>NEW</w:t>
            </w:r>
          </w:p>
        </w:tc>
      </w:tr>
      <w:tr w:rsidR="0043733B" w:rsidRPr="009D7C1B" w:rsidTr="00EB2FC8">
        <w:tc>
          <w:tcPr>
            <w:tcW w:w="1618" w:type="dxa"/>
          </w:tcPr>
          <w:p w:rsidR="0043733B" w:rsidRPr="009D7C1B" w:rsidRDefault="0043733B" w:rsidP="00AF1E88">
            <w:pPr>
              <w:pStyle w:val="ListParagraph"/>
              <w:spacing w:before="120" w:after="120" w:line="240" w:lineRule="auto"/>
              <w:ind w:left="0"/>
              <w:rPr>
                <w:rFonts w:ascii="Arial" w:hAnsi="Arial" w:cs="Arial"/>
                <w:color w:val="0070C0"/>
                <w:sz w:val="24"/>
                <w:szCs w:val="24"/>
              </w:rPr>
            </w:pPr>
            <w:r>
              <w:rPr>
                <w:rFonts w:ascii="Arial" w:hAnsi="Arial" w:cs="Arial"/>
                <w:color w:val="0070C0"/>
                <w:sz w:val="24"/>
                <w:szCs w:val="24"/>
              </w:rPr>
              <w:t>020818/</w:t>
            </w:r>
            <w:r w:rsidR="00AB0777">
              <w:rPr>
                <w:rFonts w:ascii="Arial" w:hAnsi="Arial" w:cs="Arial"/>
                <w:color w:val="0070C0"/>
                <w:sz w:val="24"/>
                <w:szCs w:val="24"/>
              </w:rPr>
              <w:t>1</w:t>
            </w:r>
            <w:r w:rsidR="00EB2FC8">
              <w:rPr>
                <w:rFonts w:ascii="Arial" w:hAnsi="Arial" w:cs="Arial"/>
                <w:color w:val="0070C0"/>
                <w:sz w:val="24"/>
                <w:szCs w:val="24"/>
              </w:rPr>
              <w:t>1</w:t>
            </w:r>
          </w:p>
        </w:tc>
        <w:tc>
          <w:tcPr>
            <w:tcW w:w="3685" w:type="dxa"/>
          </w:tcPr>
          <w:p w:rsidR="0043733B" w:rsidRPr="009D7C1B" w:rsidRDefault="0043733B" w:rsidP="00AF1E88">
            <w:pPr>
              <w:pStyle w:val="ListParagraph"/>
              <w:spacing w:before="120" w:after="120" w:line="240" w:lineRule="auto"/>
              <w:ind w:left="0"/>
              <w:contextualSpacing w:val="0"/>
              <w:rPr>
                <w:rFonts w:ascii="Arial" w:hAnsi="Arial" w:cs="Arial"/>
                <w:color w:val="0070C0"/>
                <w:sz w:val="24"/>
                <w:szCs w:val="24"/>
              </w:rPr>
            </w:pPr>
            <w:r w:rsidRPr="00B924F0">
              <w:rPr>
                <w:rFonts w:ascii="Arial" w:hAnsi="Arial" w:cs="Arial"/>
                <w:b/>
                <w:color w:val="0070C0"/>
                <w:sz w:val="24"/>
                <w:szCs w:val="24"/>
              </w:rPr>
              <w:t>Strategy Development:</w:t>
            </w:r>
            <w:r>
              <w:rPr>
                <w:rFonts w:ascii="Arial" w:hAnsi="Arial" w:cs="Arial"/>
                <w:b/>
                <w:color w:val="0070C0"/>
                <w:sz w:val="24"/>
                <w:szCs w:val="24"/>
              </w:rPr>
              <w:t xml:space="preserve"> </w:t>
            </w:r>
            <w:r>
              <w:rPr>
                <w:rFonts w:ascii="Arial" w:hAnsi="Arial" w:cs="Arial"/>
                <w:color w:val="0070C0"/>
                <w:sz w:val="24"/>
                <w:szCs w:val="24"/>
              </w:rPr>
              <w:t>Regular updates to Board meetings</w:t>
            </w:r>
          </w:p>
        </w:tc>
        <w:tc>
          <w:tcPr>
            <w:tcW w:w="1985" w:type="dxa"/>
          </w:tcPr>
          <w:p w:rsidR="0043733B" w:rsidRPr="009D7C1B" w:rsidRDefault="0043733B" w:rsidP="00AF1E88">
            <w:pPr>
              <w:pStyle w:val="ListParagraph"/>
              <w:spacing w:before="120" w:after="120" w:line="240" w:lineRule="auto"/>
              <w:ind w:left="0"/>
              <w:contextualSpacing w:val="0"/>
              <w:rPr>
                <w:rFonts w:ascii="Arial" w:hAnsi="Arial" w:cs="Arial"/>
                <w:color w:val="0070C0"/>
                <w:sz w:val="24"/>
                <w:szCs w:val="24"/>
              </w:rPr>
            </w:pPr>
            <w:r>
              <w:rPr>
                <w:rFonts w:ascii="Arial" w:hAnsi="Arial" w:cs="Arial"/>
                <w:color w:val="0070C0"/>
                <w:sz w:val="24"/>
                <w:szCs w:val="24"/>
              </w:rPr>
              <w:t>Gareth Adkins</w:t>
            </w:r>
          </w:p>
        </w:tc>
        <w:tc>
          <w:tcPr>
            <w:tcW w:w="1531" w:type="dxa"/>
          </w:tcPr>
          <w:p w:rsidR="0043733B" w:rsidRPr="009D7C1B" w:rsidRDefault="0043733B" w:rsidP="00AF1E88">
            <w:pPr>
              <w:pStyle w:val="ListParagraph"/>
              <w:spacing w:before="120" w:after="120" w:line="240" w:lineRule="auto"/>
              <w:ind w:left="0"/>
              <w:contextualSpacing w:val="0"/>
              <w:rPr>
                <w:rFonts w:ascii="Arial" w:hAnsi="Arial" w:cs="Arial"/>
                <w:color w:val="0070C0"/>
                <w:sz w:val="24"/>
                <w:szCs w:val="24"/>
              </w:rPr>
            </w:pPr>
            <w:r>
              <w:rPr>
                <w:rFonts w:ascii="Arial" w:hAnsi="Arial" w:cs="Arial"/>
                <w:color w:val="0070C0"/>
                <w:sz w:val="24"/>
                <w:szCs w:val="24"/>
              </w:rPr>
              <w:t>NEW</w:t>
            </w:r>
          </w:p>
        </w:tc>
      </w:tr>
      <w:tr w:rsidR="0043733B" w:rsidRPr="009D7C1B" w:rsidTr="00EB2FC8">
        <w:tc>
          <w:tcPr>
            <w:tcW w:w="1618" w:type="dxa"/>
          </w:tcPr>
          <w:p w:rsidR="0043733B" w:rsidRPr="009D7C1B" w:rsidRDefault="0043733B" w:rsidP="00AF1E88">
            <w:pPr>
              <w:pStyle w:val="ListParagraph"/>
              <w:spacing w:before="120" w:after="120" w:line="240" w:lineRule="auto"/>
              <w:ind w:left="0"/>
              <w:rPr>
                <w:rFonts w:ascii="Arial" w:hAnsi="Arial" w:cs="Arial"/>
                <w:color w:val="0070C0"/>
                <w:sz w:val="24"/>
                <w:szCs w:val="24"/>
              </w:rPr>
            </w:pPr>
            <w:r>
              <w:rPr>
                <w:rFonts w:ascii="Arial" w:hAnsi="Arial" w:cs="Arial"/>
                <w:color w:val="0070C0"/>
                <w:sz w:val="24"/>
                <w:szCs w:val="24"/>
              </w:rPr>
              <w:t>020818/</w:t>
            </w:r>
            <w:r w:rsidR="00AB0777">
              <w:rPr>
                <w:rFonts w:ascii="Arial" w:hAnsi="Arial" w:cs="Arial"/>
                <w:color w:val="0070C0"/>
                <w:sz w:val="24"/>
                <w:szCs w:val="24"/>
              </w:rPr>
              <w:t>1</w:t>
            </w:r>
            <w:r w:rsidR="00EB2FC8">
              <w:rPr>
                <w:rFonts w:ascii="Arial" w:hAnsi="Arial" w:cs="Arial"/>
                <w:color w:val="0070C0"/>
                <w:sz w:val="24"/>
                <w:szCs w:val="24"/>
              </w:rPr>
              <w:t>2</w:t>
            </w:r>
          </w:p>
        </w:tc>
        <w:tc>
          <w:tcPr>
            <w:tcW w:w="3685" w:type="dxa"/>
          </w:tcPr>
          <w:p w:rsidR="0043733B" w:rsidRPr="009D7C1B" w:rsidRDefault="0043733B" w:rsidP="00AF1E88">
            <w:pPr>
              <w:pStyle w:val="ListParagraph"/>
              <w:spacing w:before="120" w:after="120" w:line="240" w:lineRule="auto"/>
              <w:ind w:left="0"/>
              <w:contextualSpacing w:val="0"/>
              <w:rPr>
                <w:rFonts w:ascii="Arial" w:hAnsi="Arial" w:cs="Arial"/>
                <w:color w:val="0070C0"/>
                <w:sz w:val="24"/>
                <w:szCs w:val="24"/>
              </w:rPr>
            </w:pPr>
            <w:r w:rsidRPr="00B924F0">
              <w:rPr>
                <w:rFonts w:ascii="Arial" w:hAnsi="Arial" w:cs="Arial"/>
                <w:b/>
                <w:color w:val="0070C0"/>
                <w:sz w:val="24"/>
                <w:szCs w:val="24"/>
              </w:rPr>
              <w:t>Strategy Development:</w:t>
            </w:r>
            <w:r>
              <w:rPr>
                <w:rFonts w:ascii="Arial" w:hAnsi="Arial" w:cs="Arial"/>
                <w:b/>
                <w:color w:val="0070C0"/>
                <w:sz w:val="24"/>
                <w:szCs w:val="24"/>
              </w:rPr>
              <w:t xml:space="preserve"> </w:t>
            </w:r>
            <w:r>
              <w:rPr>
                <w:rFonts w:ascii="Arial" w:hAnsi="Arial" w:cs="Arial"/>
                <w:color w:val="0070C0"/>
                <w:sz w:val="24"/>
                <w:szCs w:val="24"/>
              </w:rPr>
              <w:t>Hold Strategy Board Workshop on 5 December</w:t>
            </w:r>
          </w:p>
        </w:tc>
        <w:tc>
          <w:tcPr>
            <w:tcW w:w="1985" w:type="dxa"/>
          </w:tcPr>
          <w:p w:rsidR="0043733B" w:rsidRPr="009D7C1B" w:rsidRDefault="0043733B" w:rsidP="00AF1E88">
            <w:pPr>
              <w:pStyle w:val="ListParagraph"/>
              <w:spacing w:before="120" w:after="120" w:line="240" w:lineRule="auto"/>
              <w:ind w:left="0"/>
              <w:contextualSpacing w:val="0"/>
              <w:rPr>
                <w:rFonts w:ascii="Arial" w:hAnsi="Arial" w:cs="Arial"/>
                <w:color w:val="0070C0"/>
                <w:sz w:val="24"/>
                <w:szCs w:val="24"/>
              </w:rPr>
            </w:pPr>
            <w:r>
              <w:rPr>
                <w:rFonts w:ascii="Arial" w:hAnsi="Arial" w:cs="Arial"/>
                <w:color w:val="0070C0"/>
                <w:sz w:val="24"/>
                <w:szCs w:val="24"/>
              </w:rPr>
              <w:t>Gareth Adkins</w:t>
            </w:r>
          </w:p>
        </w:tc>
        <w:tc>
          <w:tcPr>
            <w:tcW w:w="1531" w:type="dxa"/>
          </w:tcPr>
          <w:p w:rsidR="0043733B" w:rsidRPr="009D7C1B" w:rsidRDefault="0043733B" w:rsidP="00AF1E88">
            <w:pPr>
              <w:pStyle w:val="ListParagraph"/>
              <w:spacing w:before="120" w:after="120" w:line="240" w:lineRule="auto"/>
              <w:ind w:left="0"/>
              <w:contextualSpacing w:val="0"/>
              <w:rPr>
                <w:rFonts w:ascii="Arial" w:hAnsi="Arial" w:cs="Arial"/>
                <w:color w:val="0070C0"/>
                <w:sz w:val="24"/>
                <w:szCs w:val="24"/>
              </w:rPr>
            </w:pPr>
            <w:r>
              <w:rPr>
                <w:rFonts w:ascii="Arial" w:hAnsi="Arial" w:cs="Arial"/>
                <w:color w:val="0070C0"/>
                <w:sz w:val="24"/>
                <w:szCs w:val="24"/>
              </w:rPr>
              <w:t>NEW</w:t>
            </w:r>
          </w:p>
        </w:tc>
      </w:tr>
      <w:tr w:rsidR="0043733B" w:rsidRPr="009D7C1B" w:rsidTr="00EB2FC8">
        <w:tc>
          <w:tcPr>
            <w:tcW w:w="1618" w:type="dxa"/>
          </w:tcPr>
          <w:p w:rsidR="0043733B" w:rsidRPr="009D7C1B" w:rsidRDefault="0043733B" w:rsidP="00AF1E88">
            <w:pPr>
              <w:pStyle w:val="ListParagraph"/>
              <w:spacing w:before="120" w:after="120" w:line="240" w:lineRule="auto"/>
              <w:ind w:left="0"/>
              <w:rPr>
                <w:rFonts w:ascii="Arial" w:hAnsi="Arial" w:cs="Arial"/>
                <w:color w:val="0070C0"/>
                <w:sz w:val="24"/>
                <w:szCs w:val="24"/>
              </w:rPr>
            </w:pPr>
            <w:r>
              <w:rPr>
                <w:rFonts w:ascii="Arial" w:hAnsi="Arial" w:cs="Arial"/>
                <w:color w:val="0070C0"/>
                <w:sz w:val="24"/>
                <w:szCs w:val="24"/>
              </w:rPr>
              <w:t>020818/</w:t>
            </w:r>
            <w:r w:rsidR="00AB0777">
              <w:rPr>
                <w:rFonts w:ascii="Arial" w:hAnsi="Arial" w:cs="Arial"/>
                <w:color w:val="0070C0"/>
                <w:sz w:val="24"/>
                <w:szCs w:val="24"/>
              </w:rPr>
              <w:t>1</w:t>
            </w:r>
            <w:r w:rsidR="00EB2FC8">
              <w:rPr>
                <w:rFonts w:ascii="Arial" w:hAnsi="Arial" w:cs="Arial"/>
                <w:color w:val="0070C0"/>
                <w:sz w:val="24"/>
                <w:szCs w:val="24"/>
              </w:rPr>
              <w:t>3</w:t>
            </w:r>
          </w:p>
        </w:tc>
        <w:tc>
          <w:tcPr>
            <w:tcW w:w="3685" w:type="dxa"/>
          </w:tcPr>
          <w:p w:rsidR="0043733B" w:rsidRPr="009D7C1B" w:rsidRDefault="0043733B" w:rsidP="00930A03">
            <w:pPr>
              <w:pStyle w:val="ListParagraph"/>
              <w:spacing w:before="120" w:after="120" w:line="240" w:lineRule="auto"/>
              <w:ind w:left="0"/>
              <w:contextualSpacing w:val="0"/>
              <w:rPr>
                <w:rFonts w:ascii="Arial" w:hAnsi="Arial" w:cs="Arial"/>
                <w:color w:val="0070C0"/>
                <w:sz w:val="24"/>
                <w:szCs w:val="24"/>
              </w:rPr>
            </w:pPr>
            <w:r w:rsidRPr="00B924F0">
              <w:rPr>
                <w:rFonts w:ascii="Arial" w:hAnsi="Arial" w:cs="Arial"/>
                <w:b/>
                <w:color w:val="0070C0"/>
                <w:sz w:val="24"/>
                <w:szCs w:val="24"/>
              </w:rPr>
              <w:t>Strategy Development:</w:t>
            </w:r>
            <w:r>
              <w:rPr>
                <w:rFonts w:ascii="Arial" w:hAnsi="Arial" w:cs="Arial"/>
                <w:b/>
                <w:color w:val="0070C0"/>
                <w:sz w:val="24"/>
                <w:szCs w:val="24"/>
              </w:rPr>
              <w:t xml:space="preserve"> </w:t>
            </w:r>
            <w:r>
              <w:rPr>
                <w:rFonts w:ascii="Arial" w:hAnsi="Arial" w:cs="Arial"/>
                <w:color w:val="0070C0"/>
                <w:sz w:val="24"/>
                <w:szCs w:val="24"/>
              </w:rPr>
              <w:t xml:space="preserve">Paper to be presented for Board approval </w:t>
            </w:r>
            <w:r w:rsidR="00930A03">
              <w:rPr>
                <w:rFonts w:ascii="Arial" w:hAnsi="Arial" w:cs="Arial"/>
                <w:color w:val="0070C0"/>
                <w:sz w:val="24"/>
                <w:szCs w:val="24"/>
              </w:rPr>
              <w:t>by</w:t>
            </w:r>
            <w:r>
              <w:rPr>
                <w:rFonts w:ascii="Arial" w:hAnsi="Arial" w:cs="Arial"/>
                <w:color w:val="0070C0"/>
                <w:sz w:val="24"/>
                <w:szCs w:val="24"/>
              </w:rPr>
              <w:t xml:space="preserve"> February 2019</w:t>
            </w:r>
          </w:p>
        </w:tc>
        <w:tc>
          <w:tcPr>
            <w:tcW w:w="1985" w:type="dxa"/>
          </w:tcPr>
          <w:p w:rsidR="0043733B" w:rsidRPr="009D7C1B" w:rsidRDefault="0043733B" w:rsidP="00AF1E88">
            <w:pPr>
              <w:pStyle w:val="ListParagraph"/>
              <w:spacing w:before="120" w:after="120" w:line="240" w:lineRule="auto"/>
              <w:ind w:left="0"/>
              <w:contextualSpacing w:val="0"/>
              <w:rPr>
                <w:rFonts w:ascii="Arial" w:hAnsi="Arial" w:cs="Arial"/>
                <w:color w:val="0070C0"/>
                <w:sz w:val="24"/>
                <w:szCs w:val="24"/>
              </w:rPr>
            </w:pPr>
            <w:r>
              <w:rPr>
                <w:rFonts w:ascii="Arial" w:hAnsi="Arial" w:cs="Arial"/>
                <w:color w:val="0070C0"/>
                <w:sz w:val="24"/>
                <w:szCs w:val="24"/>
              </w:rPr>
              <w:t>Gareth Adkins</w:t>
            </w:r>
          </w:p>
        </w:tc>
        <w:tc>
          <w:tcPr>
            <w:tcW w:w="1531" w:type="dxa"/>
          </w:tcPr>
          <w:p w:rsidR="0043733B" w:rsidRPr="009D7C1B" w:rsidRDefault="0043733B" w:rsidP="00AF1E88">
            <w:pPr>
              <w:pStyle w:val="ListParagraph"/>
              <w:spacing w:before="120" w:after="120" w:line="240" w:lineRule="auto"/>
              <w:ind w:left="0"/>
              <w:contextualSpacing w:val="0"/>
              <w:rPr>
                <w:rFonts w:ascii="Arial" w:hAnsi="Arial" w:cs="Arial"/>
                <w:color w:val="0070C0"/>
                <w:sz w:val="24"/>
                <w:szCs w:val="24"/>
              </w:rPr>
            </w:pPr>
            <w:r>
              <w:rPr>
                <w:rFonts w:ascii="Arial" w:hAnsi="Arial" w:cs="Arial"/>
                <w:color w:val="0070C0"/>
                <w:sz w:val="24"/>
                <w:szCs w:val="24"/>
              </w:rPr>
              <w:t>NEW</w:t>
            </w:r>
          </w:p>
        </w:tc>
      </w:tr>
    </w:tbl>
    <w:p w:rsidR="007E43CF" w:rsidRDefault="007E43CF" w:rsidP="002C5BE7">
      <w:pPr>
        <w:pStyle w:val="ListParagraph"/>
        <w:spacing w:after="0" w:line="240" w:lineRule="auto"/>
        <w:ind w:left="709" w:hanging="993"/>
        <w:rPr>
          <w:rFonts w:ascii="Arial" w:hAnsi="Arial" w:cs="Arial"/>
          <w:b/>
          <w:sz w:val="24"/>
          <w:szCs w:val="24"/>
        </w:rPr>
      </w:pPr>
    </w:p>
    <w:p w:rsidR="00214507" w:rsidRDefault="00214507" w:rsidP="002C5BE7">
      <w:pPr>
        <w:pStyle w:val="ListParagraph"/>
        <w:spacing w:after="0" w:line="240" w:lineRule="auto"/>
        <w:ind w:left="709" w:hanging="993"/>
        <w:rPr>
          <w:rFonts w:ascii="Arial" w:hAnsi="Arial" w:cs="Arial"/>
          <w:b/>
          <w:sz w:val="24"/>
          <w:szCs w:val="24"/>
        </w:rPr>
      </w:pPr>
    </w:p>
    <w:p w:rsidR="004B2E41" w:rsidRDefault="00E75ABD" w:rsidP="002C5BE7">
      <w:pPr>
        <w:pStyle w:val="ListParagraph"/>
        <w:numPr>
          <w:ilvl w:val="1"/>
          <w:numId w:val="1"/>
        </w:numPr>
        <w:spacing w:after="0" w:line="240" w:lineRule="auto"/>
        <w:ind w:left="709" w:hanging="993"/>
        <w:rPr>
          <w:rFonts w:ascii="Arial" w:hAnsi="Arial" w:cs="Arial"/>
          <w:b/>
          <w:sz w:val="24"/>
          <w:szCs w:val="24"/>
        </w:rPr>
      </w:pPr>
      <w:r>
        <w:rPr>
          <w:rFonts w:ascii="Arial" w:hAnsi="Arial" w:cs="Arial"/>
          <w:b/>
          <w:sz w:val="24"/>
          <w:szCs w:val="24"/>
        </w:rPr>
        <w:t>Board Risk Register</w:t>
      </w:r>
    </w:p>
    <w:p w:rsidR="00F377FF" w:rsidRDefault="00F377FF" w:rsidP="002C5BE7">
      <w:pPr>
        <w:pStyle w:val="ListParagraph"/>
        <w:spacing w:after="0" w:line="240" w:lineRule="auto"/>
        <w:ind w:left="709" w:hanging="993"/>
        <w:rPr>
          <w:rFonts w:ascii="Arial" w:hAnsi="Arial" w:cs="Arial"/>
          <w:b/>
          <w:sz w:val="24"/>
          <w:szCs w:val="24"/>
        </w:rPr>
      </w:pPr>
    </w:p>
    <w:p w:rsidR="00620E62" w:rsidRDefault="00E75ABD" w:rsidP="002C5BE7">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 xml:space="preserve">JC presented </w:t>
      </w:r>
      <w:r w:rsidR="00AF1E88">
        <w:rPr>
          <w:rFonts w:ascii="Arial" w:hAnsi="Arial" w:cs="Arial"/>
          <w:sz w:val="24"/>
          <w:szCs w:val="24"/>
        </w:rPr>
        <w:t>the updated Board Risk Register for noting.</w:t>
      </w:r>
    </w:p>
    <w:p w:rsidR="00620E62" w:rsidRDefault="00620E62" w:rsidP="002C5BE7">
      <w:pPr>
        <w:pStyle w:val="ListParagraph"/>
        <w:spacing w:after="0" w:line="240" w:lineRule="auto"/>
        <w:ind w:left="709" w:hanging="993"/>
        <w:rPr>
          <w:rFonts w:ascii="Arial" w:hAnsi="Arial" w:cs="Arial"/>
          <w:sz w:val="24"/>
          <w:szCs w:val="24"/>
        </w:rPr>
      </w:pPr>
    </w:p>
    <w:p w:rsidR="002C5BE7" w:rsidRDefault="002C5BE7" w:rsidP="00333109">
      <w:pPr>
        <w:pStyle w:val="ListParagraph"/>
        <w:numPr>
          <w:ilvl w:val="0"/>
          <w:numId w:val="21"/>
        </w:numPr>
        <w:rPr>
          <w:rFonts w:ascii="Arial" w:hAnsi="Arial" w:cs="Arial"/>
          <w:sz w:val="24"/>
          <w:szCs w:val="24"/>
        </w:rPr>
      </w:pPr>
      <w:r w:rsidRPr="00333109">
        <w:rPr>
          <w:rFonts w:ascii="Arial" w:hAnsi="Arial" w:cs="Arial"/>
          <w:b/>
          <w:sz w:val="24"/>
          <w:szCs w:val="24"/>
        </w:rPr>
        <w:lastRenderedPageBreak/>
        <w:t xml:space="preserve">F9, Failure to Deliver the Board’s financial targets as set out in the Financial Plan: </w:t>
      </w:r>
      <w:r w:rsidRPr="00333109">
        <w:rPr>
          <w:rFonts w:ascii="Arial" w:hAnsi="Arial" w:cs="Arial"/>
          <w:sz w:val="24"/>
          <w:szCs w:val="24"/>
        </w:rPr>
        <w:t>The risk has been updated to reflect the plans for 2018/19.</w:t>
      </w:r>
    </w:p>
    <w:p w:rsidR="00333109" w:rsidRPr="00333109" w:rsidRDefault="00333109" w:rsidP="00333109">
      <w:pPr>
        <w:pStyle w:val="ListParagraph"/>
        <w:ind w:left="1080"/>
        <w:rPr>
          <w:rFonts w:ascii="Arial" w:hAnsi="Arial" w:cs="Arial"/>
          <w:sz w:val="24"/>
          <w:szCs w:val="24"/>
        </w:rPr>
      </w:pPr>
    </w:p>
    <w:p w:rsidR="002C5BE7" w:rsidRDefault="002C5BE7" w:rsidP="00333109">
      <w:pPr>
        <w:pStyle w:val="ListParagraph"/>
        <w:numPr>
          <w:ilvl w:val="0"/>
          <w:numId w:val="21"/>
        </w:numPr>
        <w:rPr>
          <w:rFonts w:ascii="Arial" w:hAnsi="Arial" w:cs="Arial"/>
          <w:sz w:val="24"/>
          <w:szCs w:val="24"/>
        </w:rPr>
      </w:pPr>
      <w:r w:rsidRPr="00333109">
        <w:rPr>
          <w:rFonts w:ascii="Arial" w:hAnsi="Arial" w:cs="Arial"/>
          <w:b/>
          <w:sz w:val="24"/>
          <w:szCs w:val="24"/>
        </w:rPr>
        <w:t xml:space="preserve">S11, Information and Technology resilience to potential IT security breaches and attacks: </w:t>
      </w:r>
      <w:r w:rsidRPr="00333109">
        <w:rPr>
          <w:rFonts w:ascii="Arial" w:hAnsi="Arial" w:cs="Arial"/>
          <w:sz w:val="24"/>
          <w:szCs w:val="24"/>
        </w:rPr>
        <w:t xml:space="preserve">Mitigation reflects that a formal action plan was submitted to the Scottish Government by the end of July and that a review of the risk rating will be undertaken on completion of this.  Significant work has been undertaken to update relevant policies, including Data Loss Prevention and Use of Email/ Internet; these will be presented to the next Information Governance Committee meeting for approval.  A formal update to the Public Sector Action Plan was submitted to the Deputy First Minister by the end of July.  The risk will be further reviewed in August to take account of these changes.  </w:t>
      </w:r>
    </w:p>
    <w:p w:rsidR="00333109" w:rsidRPr="00333109" w:rsidRDefault="00333109" w:rsidP="00333109">
      <w:pPr>
        <w:pStyle w:val="ListParagraph"/>
        <w:rPr>
          <w:rFonts w:ascii="Arial" w:hAnsi="Arial" w:cs="Arial"/>
          <w:sz w:val="24"/>
          <w:szCs w:val="24"/>
        </w:rPr>
      </w:pPr>
    </w:p>
    <w:p w:rsidR="002C5BE7" w:rsidRPr="00333109" w:rsidRDefault="002C5BE7" w:rsidP="00333109">
      <w:pPr>
        <w:pStyle w:val="ListParagraph"/>
        <w:numPr>
          <w:ilvl w:val="0"/>
          <w:numId w:val="21"/>
        </w:numPr>
        <w:rPr>
          <w:rFonts w:ascii="Arial" w:hAnsi="Arial" w:cs="Arial"/>
          <w:sz w:val="24"/>
          <w:szCs w:val="24"/>
        </w:rPr>
      </w:pPr>
      <w:r w:rsidRPr="00333109">
        <w:rPr>
          <w:rFonts w:ascii="Arial" w:hAnsi="Arial" w:cs="Arial"/>
          <w:b/>
          <w:sz w:val="24"/>
          <w:szCs w:val="24"/>
        </w:rPr>
        <w:t xml:space="preserve">O10, Failure to meet SLA and waiting times’ activity targets: </w:t>
      </w:r>
      <w:r w:rsidRPr="00333109">
        <w:rPr>
          <w:rFonts w:ascii="Arial" w:hAnsi="Arial" w:cs="Arial"/>
          <w:sz w:val="24"/>
          <w:szCs w:val="24"/>
        </w:rPr>
        <w:t xml:space="preserve">There are ongoing challenges within Ophthalmology due to availability of Ophthalmic Surgeons.This is under review.  </w:t>
      </w:r>
    </w:p>
    <w:p w:rsidR="0043733B" w:rsidRPr="0043733B" w:rsidRDefault="0043733B" w:rsidP="0043733B">
      <w:pPr>
        <w:pStyle w:val="ListParagraph"/>
        <w:ind w:left="1080"/>
        <w:rPr>
          <w:rFonts w:ascii="Arial" w:hAnsi="Arial" w:cs="Arial"/>
          <w:sz w:val="24"/>
          <w:szCs w:val="24"/>
        </w:rPr>
      </w:pPr>
    </w:p>
    <w:p w:rsidR="002C5BE7" w:rsidRPr="002C5BE7" w:rsidRDefault="002C5BE7" w:rsidP="00333109">
      <w:pPr>
        <w:pStyle w:val="ListParagraph"/>
        <w:numPr>
          <w:ilvl w:val="0"/>
          <w:numId w:val="14"/>
        </w:numPr>
        <w:rPr>
          <w:rFonts w:ascii="Arial" w:hAnsi="Arial" w:cs="Arial"/>
          <w:sz w:val="24"/>
          <w:szCs w:val="24"/>
        </w:rPr>
      </w:pPr>
      <w:r w:rsidRPr="0043733B">
        <w:rPr>
          <w:rFonts w:ascii="Arial" w:hAnsi="Arial" w:cs="Arial"/>
          <w:b/>
          <w:sz w:val="24"/>
          <w:szCs w:val="24"/>
        </w:rPr>
        <w:t>General Data Protection Regulations</w:t>
      </w:r>
      <w:r w:rsidR="0043733B">
        <w:rPr>
          <w:rFonts w:ascii="Arial" w:hAnsi="Arial" w:cs="Arial"/>
          <w:b/>
          <w:sz w:val="24"/>
          <w:szCs w:val="24"/>
        </w:rPr>
        <w:t xml:space="preserve"> (GDPR)</w:t>
      </w:r>
      <w:r w:rsidR="0043733B" w:rsidRPr="0043733B">
        <w:rPr>
          <w:rFonts w:ascii="Arial" w:hAnsi="Arial" w:cs="Arial"/>
          <w:b/>
          <w:sz w:val="24"/>
          <w:szCs w:val="24"/>
        </w:rPr>
        <w:t>:</w:t>
      </w:r>
      <w:r w:rsidR="0043733B">
        <w:rPr>
          <w:rFonts w:ascii="Arial" w:hAnsi="Arial" w:cs="Arial"/>
          <w:sz w:val="24"/>
          <w:szCs w:val="24"/>
        </w:rPr>
        <w:t xml:space="preserve"> A</w:t>
      </w:r>
      <w:r w:rsidRPr="002C5BE7">
        <w:rPr>
          <w:rFonts w:ascii="Arial" w:hAnsi="Arial" w:cs="Arial"/>
          <w:sz w:val="24"/>
          <w:szCs w:val="24"/>
        </w:rPr>
        <w:t xml:space="preserve"> risk assessment is underway via the Head of eHealth and Information Governance Manager. </w:t>
      </w:r>
    </w:p>
    <w:p w:rsidR="0043733B" w:rsidRDefault="0043733B" w:rsidP="0043733B">
      <w:pPr>
        <w:pStyle w:val="ListParagraph"/>
        <w:ind w:left="1080"/>
        <w:rPr>
          <w:rFonts w:ascii="Arial" w:hAnsi="Arial" w:cs="Arial"/>
          <w:sz w:val="24"/>
          <w:szCs w:val="24"/>
        </w:rPr>
      </w:pPr>
    </w:p>
    <w:p w:rsidR="0043733B" w:rsidRDefault="0043733B" w:rsidP="0043733B">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 xml:space="preserve">PC commented that GDPR should be treated as ‘business as usual’. JY responded that we are just checking </w:t>
      </w:r>
      <w:r w:rsidR="009A7F40">
        <w:rPr>
          <w:rFonts w:ascii="Arial" w:hAnsi="Arial" w:cs="Arial"/>
          <w:sz w:val="24"/>
          <w:szCs w:val="24"/>
        </w:rPr>
        <w:t xml:space="preserve">that </w:t>
      </w:r>
      <w:r w:rsidR="00BA5ECF">
        <w:rPr>
          <w:rFonts w:ascii="Arial" w:hAnsi="Arial" w:cs="Arial"/>
          <w:sz w:val="24"/>
          <w:szCs w:val="24"/>
        </w:rPr>
        <w:t xml:space="preserve">appropriate </w:t>
      </w:r>
      <w:r>
        <w:rPr>
          <w:rFonts w:ascii="Arial" w:hAnsi="Arial" w:cs="Arial"/>
          <w:sz w:val="24"/>
          <w:szCs w:val="24"/>
        </w:rPr>
        <w:t>policies</w:t>
      </w:r>
      <w:r w:rsidR="009A7F40">
        <w:rPr>
          <w:rFonts w:ascii="Arial" w:hAnsi="Arial" w:cs="Arial"/>
          <w:sz w:val="24"/>
          <w:szCs w:val="24"/>
        </w:rPr>
        <w:t xml:space="preserve"> and procedures are in line with regulations</w:t>
      </w:r>
      <w:r>
        <w:rPr>
          <w:rFonts w:ascii="Arial" w:hAnsi="Arial" w:cs="Arial"/>
          <w:sz w:val="24"/>
          <w:szCs w:val="24"/>
        </w:rPr>
        <w:t xml:space="preserve">. JC added that we are </w:t>
      </w:r>
      <w:r w:rsidR="00BA5ECF">
        <w:rPr>
          <w:rFonts w:ascii="Arial" w:hAnsi="Arial" w:cs="Arial"/>
          <w:sz w:val="24"/>
          <w:szCs w:val="24"/>
        </w:rPr>
        <w:t xml:space="preserve">reviewing to ensure that they are fit for purpose. </w:t>
      </w:r>
    </w:p>
    <w:p w:rsidR="0043733B" w:rsidRDefault="0043733B" w:rsidP="0043733B">
      <w:pPr>
        <w:pStyle w:val="ListParagraph"/>
        <w:spacing w:after="0" w:line="240" w:lineRule="auto"/>
        <w:ind w:left="709"/>
        <w:rPr>
          <w:rFonts w:ascii="Arial" w:hAnsi="Arial" w:cs="Arial"/>
          <w:sz w:val="24"/>
          <w:szCs w:val="24"/>
        </w:rPr>
      </w:pPr>
    </w:p>
    <w:p w:rsidR="007A6B7D" w:rsidRDefault="0043733B" w:rsidP="0043733B">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 xml:space="preserve">KK </w:t>
      </w:r>
      <w:r w:rsidR="007A6B7D">
        <w:rPr>
          <w:rFonts w:ascii="Arial" w:hAnsi="Arial" w:cs="Arial"/>
          <w:sz w:val="24"/>
          <w:szCs w:val="24"/>
        </w:rPr>
        <w:t xml:space="preserve">commented that the Audit and Risk Committee has </w:t>
      </w:r>
      <w:r>
        <w:rPr>
          <w:rFonts w:ascii="Arial" w:hAnsi="Arial" w:cs="Arial"/>
          <w:sz w:val="24"/>
          <w:szCs w:val="24"/>
        </w:rPr>
        <w:t>asked for a follow-up Audit report</w:t>
      </w:r>
      <w:r w:rsidR="007A6B7D">
        <w:rPr>
          <w:rFonts w:ascii="Arial" w:hAnsi="Arial" w:cs="Arial"/>
          <w:sz w:val="24"/>
          <w:szCs w:val="24"/>
        </w:rPr>
        <w:t xml:space="preserve"> to give this confirmation.</w:t>
      </w:r>
    </w:p>
    <w:p w:rsidR="00333109" w:rsidRPr="00333109" w:rsidRDefault="00333109" w:rsidP="00333109">
      <w:pPr>
        <w:pStyle w:val="ListParagraph"/>
        <w:rPr>
          <w:rFonts w:ascii="Arial" w:hAnsi="Arial" w:cs="Arial"/>
          <w:sz w:val="24"/>
          <w:szCs w:val="24"/>
        </w:rPr>
      </w:pPr>
    </w:p>
    <w:p w:rsidR="0043733B" w:rsidRDefault="007A6B7D" w:rsidP="0043733B">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JY commented that the big risk is around patients enacting their ‘Right to be Forgotten’ which can pose challenges if it is not clinically safe for them to do so.</w:t>
      </w:r>
      <w:r w:rsidR="0043733B" w:rsidRPr="00F377FF">
        <w:rPr>
          <w:rFonts w:ascii="Arial" w:hAnsi="Arial" w:cs="Arial"/>
          <w:sz w:val="24"/>
          <w:szCs w:val="24"/>
        </w:rPr>
        <w:br/>
      </w:r>
    </w:p>
    <w:p w:rsidR="0043733B" w:rsidRDefault="0043733B" w:rsidP="00333109">
      <w:pPr>
        <w:pStyle w:val="ListParagraph"/>
        <w:numPr>
          <w:ilvl w:val="0"/>
          <w:numId w:val="14"/>
        </w:numPr>
        <w:rPr>
          <w:rFonts w:ascii="Arial" w:hAnsi="Arial" w:cs="Arial"/>
          <w:sz w:val="24"/>
          <w:szCs w:val="24"/>
        </w:rPr>
      </w:pPr>
      <w:r w:rsidRPr="0043733B">
        <w:rPr>
          <w:rFonts w:ascii="Arial" w:hAnsi="Arial" w:cs="Arial"/>
          <w:b/>
          <w:sz w:val="24"/>
          <w:szCs w:val="24"/>
        </w:rPr>
        <w:t>Brexit:</w:t>
      </w:r>
      <w:r>
        <w:rPr>
          <w:rFonts w:ascii="Arial" w:hAnsi="Arial" w:cs="Arial"/>
          <w:sz w:val="24"/>
          <w:szCs w:val="24"/>
        </w:rPr>
        <w:t xml:space="preserve"> </w:t>
      </w:r>
      <w:r w:rsidR="002C5BE7" w:rsidRPr="002C5BE7">
        <w:rPr>
          <w:rFonts w:ascii="Arial" w:hAnsi="Arial" w:cs="Arial"/>
          <w:sz w:val="24"/>
          <w:szCs w:val="24"/>
        </w:rPr>
        <w:t xml:space="preserve">More detailed work is ongoing in relation to Brexit to assess the impact across workforce, research and development funding, procurement, and pharmacy. </w:t>
      </w:r>
    </w:p>
    <w:p w:rsidR="0043733B" w:rsidRDefault="0043733B" w:rsidP="0043733B">
      <w:pPr>
        <w:pStyle w:val="ListParagraph"/>
        <w:ind w:left="1080"/>
        <w:rPr>
          <w:rFonts w:ascii="Arial" w:hAnsi="Arial" w:cs="Arial"/>
          <w:sz w:val="24"/>
          <w:szCs w:val="24"/>
        </w:rPr>
      </w:pPr>
    </w:p>
    <w:p w:rsidR="0043733B" w:rsidRDefault="0043733B" w:rsidP="0043733B">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 xml:space="preserve">KH asked when the information will be presented on Brexit, commenting that this now be more of an issue than the Board had initially thought. JC responded that this is due to come to the next Board meeting and a formal response will go back to the Scottish Government. </w:t>
      </w:r>
    </w:p>
    <w:p w:rsidR="00947758" w:rsidRDefault="00947758">
      <w:pPr>
        <w:pStyle w:val="ListParagraph"/>
        <w:spacing w:after="0" w:line="240" w:lineRule="auto"/>
        <w:ind w:left="1567"/>
        <w:rPr>
          <w:rFonts w:ascii="Arial" w:hAnsi="Arial" w:cs="Arial"/>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5"/>
        <w:gridCol w:w="3685"/>
        <w:gridCol w:w="1985"/>
        <w:gridCol w:w="1531"/>
      </w:tblGrid>
      <w:tr w:rsidR="00EB2FC8" w:rsidRPr="009D7C1B" w:rsidTr="00AA5435">
        <w:tc>
          <w:tcPr>
            <w:tcW w:w="1555" w:type="dxa"/>
            <w:vAlign w:val="center"/>
          </w:tcPr>
          <w:p w:rsidR="00EB2FC8" w:rsidRPr="009D7C1B" w:rsidRDefault="00EB2FC8" w:rsidP="00AA5435">
            <w:pPr>
              <w:pStyle w:val="ListParagraph"/>
              <w:spacing w:before="120" w:after="12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Action No.</w:t>
            </w:r>
          </w:p>
        </w:tc>
        <w:tc>
          <w:tcPr>
            <w:tcW w:w="3685" w:type="dxa"/>
            <w:vAlign w:val="center"/>
          </w:tcPr>
          <w:p w:rsidR="00EB2FC8" w:rsidRPr="009D7C1B" w:rsidRDefault="00EB2FC8" w:rsidP="00AA5435">
            <w:pPr>
              <w:pStyle w:val="ListParagraph"/>
              <w:spacing w:before="120" w:after="120" w:line="240" w:lineRule="auto"/>
              <w:ind w:left="0"/>
              <w:rPr>
                <w:rFonts w:ascii="Arial" w:hAnsi="Arial" w:cs="Arial"/>
                <w:b/>
                <w:color w:val="000000"/>
                <w:sz w:val="24"/>
                <w:szCs w:val="24"/>
              </w:rPr>
            </w:pPr>
            <w:r w:rsidRPr="009D7C1B">
              <w:rPr>
                <w:rFonts w:ascii="Arial" w:hAnsi="Arial" w:cs="Arial"/>
                <w:b/>
                <w:color w:val="000000"/>
                <w:sz w:val="24"/>
                <w:szCs w:val="24"/>
              </w:rPr>
              <w:t>Action</w:t>
            </w:r>
          </w:p>
        </w:tc>
        <w:tc>
          <w:tcPr>
            <w:tcW w:w="1985" w:type="dxa"/>
            <w:vAlign w:val="center"/>
          </w:tcPr>
          <w:p w:rsidR="00EB2FC8" w:rsidRPr="009D7C1B" w:rsidRDefault="00EB2FC8" w:rsidP="00AA5435">
            <w:pPr>
              <w:pStyle w:val="ListParagraph"/>
              <w:spacing w:before="120" w:after="120" w:line="240" w:lineRule="auto"/>
              <w:ind w:left="0"/>
              <w:rPr>
                <w:rFonts w:ascii="Arial" w:hAnsi="Arial" w:cs="Arial"/>
                <w:b/>
                <w:color w:val="000000"/>
                <w:sz w:val="24"/>
                <w:szCs w:val="24"/>
              </w:rPr>
            </w:pPr>
            <w:r w:rsidRPr="009D7C1B">
              <w:rPr>
                <w:rFonts w:ascii="Arial" w:hAnsi="Arial" w:cs="Arial"/>
                <w:b/>
                <w:color w:val="000000"/>
                <w:sz w:val="24"/>
                <w:szCs w:val="24"/>
              </w:rPr>
              <w:t>Action by</w:t>
            </w:r>
          </w:p>
        </w:tc>
        <w:tc>
          <w:tcPr>
            <w:tcW w:w="1531" w:type="dxa"/>
            <w:vAlign w:val="center"/>
          </w:tcPr>
          <w:p w:rsidR="00EB2FC8" w:rsidRPr="009D7C1B" w:rsidRDefault="00EB2FC8" w:rsidP="00AA5435">
            <w:pPr>
              <w:pStyle w:val="ListParagraph"/>
              <w:spacing w:before="120" w:after="12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Status</w:t>
            </w:r>
          </w:p>
        </w:tc>
      </w:tr>
      <w:tr w:rsidR="00EB2FC8" w:rsidRPr="009D7C1B" w:rsidTr="00AA5435">
        <w:tc>
          <w:tcPr>
            <w:tcW w:w="1555" w:type="dxa"/>
          </w:tcPr>
          <w:p w:rsidR="00EB2FC8" w:rsidRPr="009D7C1B" w:rsidRDefault="00EB2FC8" w:rsidP="00AA5435">
            <w:pPr>
              <w:pStyle w:val="ListParagraph"/>
              <w:spacing w:before="120" w:after="120" w:line="240" w:lineRule="auto"/>
              <w:ind w:left="0"/>
              <w:rPr>
                <w:rFonts w:ascii="Arial" w:hAnsi="Arial" w:cs="Arial"/>
                <w:color w:val="0070C0"/>
                <w:sz w:val="24"/>
                <w:szCs w:val="24"/>
              </w:rPr>
            </w:pPr>
            <w:r>
              <w:rPr>
                <w:rFonts w:ascii="Arial" w:hAnsi="Arial" w:cs="Arial"/>
                <w:color w:val="0070C0"/>
                <w:sz w:val="24"/>
                <w:szCs w:val="24"/>
              </w:rPr>
              <w:t>020818/14</w:t>
            </w:r>
          </w:p>
        </w:tc>
        <w:tc>
          <w:tcPr>
            <w:tcW w:w="3685" w:type="dxa"/>
          </w:tcPr>
          <w:p w:rsidR="00EB2FC8" w:rsidRPr="009D7C1B" w:rsidRDefault="00EB2FC8" w:rsidP="00AA5435">
            <w:pPr>
              <w:pStyle w:val="ListParagraph"/>
              <w:spacing w:before="120" w:after="120" w:line="240" w:lineRule="auto"/>
              <w:ind w:left="0"/>
              <w:contextualSpacing w:val="0"/>
              <w:rPr>
                <w:rFonts w:ascii="Arial" w:hAnsi="Arial" w:cs="Arial"/>
                <w:color w:val="0070C0"/>
                <w:sz w:val="24"/>
                <w:szCs w:val="24"/>
              </w:rPr>
            </w:pPr>
            <w:r>
              <w:rPr>
                <w:rFonts w:ascii="Arial" w:hAnsi="Arial" w:cs="Arial"/>
                <w:b/>
                <w:color w:val="0070C0"/>
                <w:sz w:val="24"/>
                <w:szCs w:val="24"/>
              </w:rPr>
              <w:t>Brexit</w:t>
            </w:r>
            <w:r w:rsidRPr="00B924F0">
              <w:rPr>
                <w:rFonts w:ascii="Arial" w:hAnsi="Arial" w:cs="Arial"/>
                <w:b/>
                <w:color w:val="0070C0"/>
                <w:sz w:val="24"/>
                <w:szCs w:val="24"/>
              </w:rPr>
              <w:t>:</w:t>
            </w:r>
            <w:r>
              <w:rPr>
                <w:rFonts w:ascii="Arial" w:hAnsi="Arial" w:cs="Arial"/>
                <w:b/>
                <w:color w:val="0070C0"/>
                <w:sz w:val="24"/>
                <w:szCs w:val="24"/>
              </w:rPr>
              <w:t xml:space="preserve"> </w:t>
            </w:r>
            <w:r>
              <w:rPr>
                <w:rFonts w:ascii="Arial" w:hAnsi="Arial" w:cs="Arial"/>
                <w:color w:val="0070C0"/>
                <w:sz w:val="24"/>
                <w:szCs w:val="24"/>
              </w:rPr>
              <w:t>Information to be come to the September Board meeting</w:t>
            </w:r>
          </w:p>
        </w:tc>
        <w:tc>
          <w:tcPr>
            <w:tcW w:w="1985" w:type="dxa"/>
          </w:tcPr>
          <w:p w:rsidR="00EB2FC8" w:rsidRPr="009D7C1B" w:rsidRDefault="00EB2FC8" w:rsidP="00AA5435">
            <w:pPr>
              <w:pStyle w:val="ListParagraph"/>
              <w:spacing w:before="120" w:after="120" w:line="240" w:lineRule="auto"/>
              <w:ind w:left="0"/>
              <w:contextualSpacing w:val="0"/>
              <w:rPr>
                <w:rFonts w:ascii="Arial" w:hAnsi="Arial" w:cs="Arial"/>
                <w:color w:val="0070C0"/>
                <w:sz w:val="24"/>
                <w:szCs w:val="24"/>
              </w:rPr>
            </w:pPr>
            <w:r>
              <w:rPr>
                <w:rFonts w:ascii="Arial" w:hAnsi="Arial" w:cs="Arial"/>
                <w:color w:val="0070C0"/>
                <w:sz w:val="24"/>
                <w:szCs w:val="24"/>
              </w:rPr>
              <w:t>Julie Carter</w:t>
            </w:r>
          </w:p>
        </w:tc>
        <w:tc>
          <w:tcPr>
            <w:tcW w:w="1531" w:type="dxa"/>
          </w:tcPr>
          <w:p w:rsidR="00EB2FC8" w:rsidRPr="009D7C1B" w:rsidRDefault="00EB2FC8" w:rsidP="00AA5435">
            <w:pPr>
              <w:pStyle w:val="ListParagraph"/>
              <w:spacing w:before="120" w:after="120" w:line="240" w:lineRule="auto"/>
              <w:ind w:left="0"/>
              <w:contextualSpacing w:val="0"/>
              <w:rPr>
                <w:rFonts w:ascii="Arial" w:hAnsi="Arial" w:cs="Arial"/>
                <w:color w:val="0070C0"/>
                <w:sz w:val="24"/>
                <w:szCs w:val="24"/>
              </w:rPr>
            </w:pPr>
            <w:r>
              <w:rPr>
                <w:rFonts w:ascii="Arial" w:hAnsi="Arial" w:cs="Arial"/>
                <w:color w:val="0070C0"/>
                <w:sz w:val="24"/>
                <w:szCs w:val="24"/>
              </w:rPr>
              <w:t>NEW</w:t>
            </w:r>
          </w:p>
        </w:tc>
      </w:tr>
    </w:tbl>
    <w:p w:rsidR="00EB2FC8" w:rsidRDefault="00EB2FC8" w:rsidP="00EB2FC8">
      <w:pPr>
        <w:pStyle w:val="ListParagraph"/>
        <w:spacing w:after="0" w:line="240" w:lineRule="auto"/>
        <w:ind w:left="1567"/>
        <w:rPr>
          <w:rFonts w:ascii="Arial" w:hAnsi="Arial" w:cs="Arial"/>
          <w:sz w:val="24"/>
          <w:szCs w:val="24"/>
        </w:rPr>
      </w:pPr>
    </w:p>
    <w:p w:rsidR="0043733B" w:rsidRDefault="0043733B" w:rsidP="0043733B">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 xml:space="preserve">GA added that SS is pulling together the official response to the Scottish Government’s Brexit state of readiness checklist. </w:t>
      </w:r>
    </w:p>
    <w:p w:rsidR="0043733B" w:rsidRDefault="0043733B" w:rsidP="0043733B">
      <w:pPr>
        <w:pStyle w:val="ListParagraph"/>
        <w:spacing w:after="0" w:line="240" w:lineRule="auto"/>
        <w:ind w:left="709"/>
        <w:rPr>
          <w:rFonts w:ascii="Arial" w:hAnsi="Arial" w:cs="Arial"/>
          <w:sz w:val="24"/>
          <w:szCs w:val="24"/>
        </w:rPr>
      </w:pPr>
    </w:p>
    <w:p w:rsidR="0043733B" w:rsidRDefault="0043733B" w:rsidP="0043733B">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lastRenderedPageBreak/>
        <w:t xml:space="preserve">JY commented that the Brexit issue is wider than workforce, as it will potentially impact </w:t>
      </w:r>
      <w:r w:rsidR="00BA5ECF">
        <w:rPr>
          <w:rFonts w:ascii="Arial" w:hAnsi="Arial" w:cs="Arial"/>
          <w:sz w:val="24"/>
          <w:szCs w:val="24"/>
        </w:rPr>
        <w:t>areas such as procurement and research.</w:t>
      </w:r>
    </w:p>
    <w:p w:rsidR="0043733B" w:rsidRDefault="0043733B" w:rsidP="0043733B">
      <w:pPr>
        <w:pStyle w:val="ListParagraph"/>
        <w:spacing w:after="0" w:line="240" w:lineRule="auto"/>
        <w:ind w:left="709"/>
        <w:rPr>
          <w:rFonts w:ascii="Arial" w:hAnsi="Arial" w:cs="Arial"/>
          <w:sz w:val="24"/>
          <w:szCs w:val="24"/>
        </w:rPr>
      </w:pPr>
    </w:p>
    <w:p w:rsidR="0043733B" w:rsidRDefault="0043733B" w:rsidP="00333109">
      <w:pPr>
        <w:pStyle w:val="ListParagraph"/>
        <w:numPr>
          <w:ilvl w:val="0"/>
          <w:numId w:val="14"/>
        </w:numPr>
        <w:rPr>
          <w:rFonts w:ascii="Arial" w:hAnsi="Arial" w:cs="Arial"/>
          <w:sz w:val="24"/>
          <w:szCs w:val="24"/>
        </w:rPr>
      </w:pPr>
      <w:r w:rsidRPr="0043733B">
        <w:rPr>
          <w:rFonts w:ascii="Arial" w:hAnsi="Arial" w:cs="Arial"/>
          <w:b/>
          <w:sz w:val="24"/>
          <w:szCs w:val="24"/>
        </w:rPr>
        <w:t>Charity:</w:t>
      </w:r>
      <w:r w:rsidRPr="0043733B">
        <w:rPr>
          <w:rFonts w:ascii="Arial" w:hAnsi="Arial" w:cs="Arial"/>
          <w:sz w:val="24"/>
          <w:szCs w:val="24"/>
        </w:rPr>
        <w:t xml:space="preserve"> W</w:t>
      </w:r>
      <w:r w:rsidR="002C5BE7" w:rsidRPr="0043733B">
        <w:rPr>
          <w:rFonts w:ascii="Arial" w:hAnsi="Arial" w:cs="Arial"/>
          <w:sz w:val="24"/>
          <w:szCs w:val="24"/>
        </w:rPr>
        <w:t xml:space="preserve">ork is ongoing to develop the charity risk register </w:t>
      </w:r>
    </w:p>
    <w:p w:rsidR="0043733B" w:rsidRPr="0043733B" w:rsidRDefault="0043733B" w:rsidP="0043733B">
      <w:pPr>
        <w:pStyle w:val="ListParagraph"/>
        <w:ind w:left="1080"/>
        <w:rPr>
          <w:rFonts w:ascii="Arial" w:hAnsi="Arial" w:cs="Arial"/>
          <w:sz w:val="24"/>
          <w:szCs w:val="24"/>
        </w:rPr>
      </w:pPr>
    </w:p>
    <w:p w:rsidR="002C5BE7" w:rsidRPr="0043733B" w:rsidRDefault="002C5BE7" w:rsidP="00333109">
      <w:pPr>
        <w:pStyle w:val="ListParagraph"/>
        <w:numPr>
          <w:ilvl w:val="0"/>
          <w:numId w:val="14"/>
        </w:numPr>
        <w:rPr>
          <w:rFonts w:ascii="Arial" w:hAnsi="Arial" w:cs="Arial"/>
          <w:sz w:val="24"/>
          <w:szCs w:val="24"/>
        </w:rPr>
      </w:pPr>
      <w:r w:rsidRPr="0043733B">
        <w:rPr>
          <w:rFonts w:ascii="Arial" w:hAnsi="Arial" w:cs="Arial"/>
          <w:b/>
          <w:sz w:val="24"/>
          <w:szCs w:val="24"/>
        </w:rPr>
        <w:t>Innovation risk</w:t>
      </w:r>
      <w:r w:rsidR="0043733B" w:rsidRPr="0043733B">
        <w:rPr>
          <w:rFonts w:ascii="Arial" w:hAnsi="Arial" w:cs="Arial"/>
          <w:b/>
          <w:sz w:val="24"/>
          <w:szCs w:val="24"/>
        </w:rPr>
        <w:t>:</w:t>
      </w:r>
      <w:r w:rsidR="0043733B">
        <w:rPr>
          <w:rFonts w:ascii="Arial" w:hAnsi="Arial" w:cs="Arial"/>
          <w:sz w:val="24"/>
          <w:szCs w:val="24"/>
        </w:rPr>
        <w:t xml:space="preserve"> Work is ongoing to develop the</w:t>
      </w:r>
      <w:r w:rsidRPr="0043733B">
        <w:rPr>
          <w:rFonts w:ascii="Arial" w:hAnsi="Arial" w:cs="Arial"/>
          <w:sz w:val="24"/>
          <w:szCs w:val="24"/>
        </w:rPr>
        <w:t xml:space="preserve"> tool.</w:t>
      </w:r>
    </w:p>
    <w:p w:rsidR="002C5BE7" w:rsidRDefault="002C5BE7" w:rsidP="002C5BE7">
      <w:pPr>
        <w:pStyle w:val="ListParagraph"/>
        <w:spacing w:after="0" w:line="240" w:lineRule="auto"/>
        <w:ind w:left="709" w:hanging="993"/>
        <w:rPr>
          <w:rFonts w:ascii="Arial" w:hAnsi="Arial" w:cs="Arial"/>
          <w:sz w:val="24"/>
          <w:szCs w:val="24"/>
        </w:rPr>
      </w:pPr>
    </w:p>
    <w:p w:rsidR="007A6B7D" w:rsidRPr="007A6B7D" w:rsidRDefault="00E75ABD" w:rsidP="002C5BE7">
      <w:pPr>
        <w:pStyle w:val="ListParagraph"/>
        <w:numPr>
          <w:ilvl w:val="2"/>
          <w:numId w:val="1"/>
        </w:numPr>
        <w:spacing w:after="0" w:line="240" w:lineRule="auto"/>
        <w:ind w:left="709" w:hanging="993"/>
        <w:rPr>
          <w:rFonts w:ascii="Arial" w:hAnsi="Arial" w:cs="Arial"/>
          <w:b/>
          <w:sz w:val="24"/>
          <w:szCs w:val="24"/>
        </w:rPr>
      </w:pPr>
      <w:r w:rsidRPr="007A6B7D">
        <w:rPr>
          <w:rFonts w:ascii="Arial" w:hAnsi="Arial" w:cs="Arial"/>
          <w:sz w:val="24"/>
          <w:szCs w:val="24"/>
        </w:rPr>
        <w:t>The Board</w:t>
      </w:r>
      <w:r w:rsidR="007A6B7D">
        <w:rPr>
          <w:rFonts w:ascii="Arial" w:hAnsi="Arial" w:cs="Arial"/>
          <w:sz w:val="24"/>
          <w:szCs w:val="24"/>
        </w:rPr>
        <w:t xml:space="preserve"> noted the updates to the Board Risk Register.</w:t>
      </w:r>
    </w:p>
    <w:p w:rsidR="007A6B7D" w:rsidRDefault="007A6B7D" w:rsidP="007A6B7D">
      <w:pPr>
        <w:pStyle w:val="ListParagraph"/>
        <w:spacing w:after="0" w:line="240" w:lineRule="auto"/>
        <w:ind w:left="1567"/>
        <w:rPr>
          <w:rFonts w:ascii="Arial" w:hAnsi="Arial" w:cs="Arial"/>
          <w:sz w:val="24"/>
          <w:szCs w:val="24"/>
        </w:rPr>
      </w:pPr>
    </w:p>
    <w:p w:rsidR="004B2E41" w:rsidRDefault="007A6B7D" w:rsidP="007A6B7D">
      <w:pPr>
        <w:pStyle w:val="ListParagraph"/>
        <w:spacing w:after="0" w:line="240" w:lineRule="auto"/>
        <w:ind w:left="1567"/>
        <w:rPr>
          <w:rFonts w:ascii="Arial" w:hAnsi="Arial" w:cs="Arial"/>
          <w:b/>
          <w:sz w:val="24"/>
          <w:szCs w:val="24"/>
        </w:rPr>
      </w:pPr>
      <w:r w:rsidRPr="007A6B7D">
        <w:rPr>
          <w:rFonts w:ascii="Arial" w:hAnsi="Arial" w:cs="Arial"/>
          <w:b/>
          <w:sz w:val="24"/>
          <w:szCs w:val="24"/>
        </w:rPr>
        <w:t xml:space="preserve"> </w:t>
      </w:r>
    </w:p>
    <w:p w:rsidR="004B2E41" w:rsidRDefault="00E75ABD" w:rsidP="002C5BE7">
      <w:pPr>
        <w:pStyle w:val="ListParagraph"/>
        <w:numPr>
          <w:ilvl w:val="1"/>
          <w:numId w:val="1"/>
        </w:numPr>
        <w:spacing w:after="0" w:line="240" w:lineRule="auto"/>
        <w:ind w:left="709" w:hanging="993"/>
        <w:rPr>
          <w:rFonts w:ascii="Arial" w:hAnsi="Arial" w:cs="Arial"/>
          <w:b/>
          <w:sz w:val="24"/>
          <w:szCs w:val="24"/>
        </w:rPr>
      </w:pPr>
      <w:r>
        <w:rPr>
          <w:rFonts w:ascii="Arial" w:hAnsi="Arial" w:cs="Arial"/>
          <w:b/>
          <w:sz w:val="24"/>
          <w:szCs w:val="24"/>
        </w:rPr>
        <w:t>Corporate Objectives</w:t>
      </w:r>
    </w:p>
    <w:p w:rsidR="002843FB" w:rsidRDefault="002843FB" w:rsidP="002C5BE7">
      <w:pPr>
        <w:pStyle w:val="ListParagraph"/>
        <w:spacing w:after="0" w:line="240" w:lineRule="auto"/>
        <w:ind w:left="709" w:hanging="993"/>
        <w:rPr>
          <w:rFonts w:ascii="Arial" w:hAnsi="Arial" w:cs="Arial"/>
          <w:b/>
          <w:sz w:val="24"/>
          <w:szCs w:val="24"/>
        </w:rPr>
      </w:pPr>
    </w:p>
    <w:p w:rsidR="00E75ABD" w:rsidRDefault="00E75ABD" w:rsidP="002C5BE7">
      <w:pPr>
        <w:pStyle w:val="ListParagraph"/>
        <w:numPr>
          <w:ilvl w:val="2"/>
          <w:numId w:val="1"/>
        </w:numPr>
        <w:spacing w:after="0" w:line="240" w:lineRule="auto"/>
        <w:ind w:left="709" w:hanging="993"/>
        <w:rPr>
          <w:rFonts w:ascii="Arial" w:hAnsi="Arial" w:cs="Arial"/>
          <w:sz w:val="24"/>
          <w:szCs w:val="24"/>
        </w:rPr>
      </w:pPr>
      <w:r w:rsidRPr="002C5BE7">
        <w:rPr>
          <w:rFonts w:ascii="Arial" w:hAnsi="Arial" w:cs="Arial"/>
          <w:sz w:val="24"/>
          <w:szCs w:val="24"/>
        </w:rPr>
        <w:t>JY</w:t>
      </w:r>
      <w:r w:rsidR="007A6B7D">
        <w:rPr>
          <w:rFonts w:ascii="Arial" w:hAnsi="Arial" w:cs="Arial"/>
          <w:sz w:val="24"/>
          <w:szCs w:val="24"/>
        </w:rPr>
        <w:t xml:space="preserve"> presented the 2018/19 Corporate Objectives for noting by the Board.</w:t>
      </w:r>
    </w:p>
    <w:p w:rsidR="002C5BE7" w:rsidRDefault="002C5BE7" w:rsidP="002C5BE7">
      <w:pPr>
        <w:spacing w:after="0" w:line="240" w:lineRule="auto"/>
        <w:rPr>
          <w:rFonts w:ascii="Arial" w:hAnsi="Arial" w:cs="Arial"/>
          <w:sz w:val="24"/>
          <w:szCs w:val="24"/>
        </w:rPr>
      </w:pPr>
    </w:p>
    <w:p w:rsidR="007A6B7D" w:rsidRPr="007A6B7D" w:rsidRDefault="007A6B7D" w:rsidP="00333109">
      <w:pPr>
        <w:pStyle w:val="ListParagraph"/>
        <w:numPr>
          <w:ilvl w:val="0"/>
          <w:numId w:val="15"/>
        </w:numPr>
        <w:spacing w:after="0" w:line="240" w:lineRule="auto"/>
        <w:rPr>
          <w:rFonts w:ascii="Arial" w:hAnsi="Arial" w:cs="Arial"/>
          <w:color w:val="000000" w:themeColor="text1"/>
          <w:sz w:val="24"/>
          <w:szCs w:val="24"/>
        </w:rPr>
      </w:pPr>
      <w:r>
        <w:rPr>
          <w:rFonts w:ascii="Arial" w:hAnsi="Arial" w:cs="Arial"/>
          <w:sz w:val="24"/>
          <w:szCs w:val="24"/>
        </w:rPr>
        <w:t>The</w:t>
      </w:r>
      <w:r w:rsidR="00C5613F">
        <w:rPr>
          <w:rFonts w:ascii="Arial" w:hAnsi="Arial" w:cs="Arial"/>
          <w:sz w:val="24"/>
          <w:szCs w:val="24"/>
        </w:rPr>
        <w:t>se</w:t>
      </w:r>
      <w:r>
        <w:rPr>
          <w:rFonts w:ascii="Arial" w:hAnsi="Arial" w:cs="Arial"/>
          <w:sz w:val="24"/>
          <w:szCs w:val="24"/>
        </w:rPr>
        <w:t xml:space="preserve"> were </w:t>
      </w:r>
      <w:r w:rsidRPr="00703627">
        <w:rPr>
          <w:rFonts w:ascii="Arial" w:hAnsi="Arial" w:cs="Arial"/>
          <w:sz w:val="24"/>
          <w:szCs w:val="24"/>
        </w:rPr>
        <w:t>approv</w:t>
      </w:r>
      <w:r w:rsidR="00C5613F">
        <w:rPr>
          <w:rFonts w:ascii="Arial" w:hAnsi="Arial" w:cs="Arial"/>
          <w:sz w:val="24"/>
          <w:szCs w:val="24"/>
        </w:rPr>
        <w:t>ed</w:t>
      </w:r>
      <w:r w:rsidRPr="00703627">
        <w:rPr>
          <w:rFonts w:ascii="Arial" w:hAnsi="Arial" w:cs="Arial"/>
          <w:sz w:val="24"/>
          <w:szCs w:val="24"/>
        </w:rPr>
        <w:t xml:space="preserve"> at the Remuneration Committee held on 25 July 2018</w:t>
      </w:r>
      <w:r>
        <w:rPr>
          <w:rFonts w:ascii="Arial" w:hAnsi="Arial" w:cs="Arial"/>
          <w:sz w:val="24"/>
          <w:szCs w:val="24"/>
        </w:rPr>
        <w:t>.</w:t>
      </w:r>
    </w:p>
    <w:p w:rsidR="002C5BE7" w:rsidRDefault="007A6B7D" w:rsidP="00333109">
      <w:pPr>
        <w:pStyle w:val="ListParagraph"/>
        <w:numPr>
          <w:ilvl w:val="0"/>
          <w:numId w:val="15"/>
        </w:numPr>
        <w:spacing w:after="0" w:line="240" w:lineRule="auto"/>
        <w:rPr>
          <w:rFonts w:ascii="Arial" w:hAnsi="Arial" w:cs="Arial"/>
          <w:color w:val="000000" w:themeColor="text1"/>
          <w:sz w:val="24"/>
          <w:szCs w:val="24"/>
        </w:rPr>
      </w:pPr>
      <w:r>
        <w:rPr>
          <w:rFonts w:ascii="Arial" w:hAnsi="Arial" w:cs="Arial"/>
          <w:color w:val="000000" w:themeColor="text1"/>
          <w:sz w:val="24"/>
          <w:szCs w:val="24"/>
        </w:rPr>
        <w:t>There are two ‘Once for Scotland’ objectives for every NHSScotland Executive Director as well as a suite of local objectives.</w:t>
      </w:r>
    </w:p>
    <w:p w:rsidR="007A6B7D" w:rsidRPr="002C5BE7" w:rsidRDefault="007A6B7D" w:rsidP="00333109">
      <w:pPr>
        <w:pStyle w:val="ListParagraph"/>
        <w:numPr>
          <w:ilvl w:val="0"/>
          <w:numId w:val="15"/>
        </w:numPr>
        <w:spacing w:after="0" w:line="240" w:lineRule="auto"/>
        <w:rPr>
          <w:rFonts w:ascii="Arial" w:hAnsi="Arial" w:cs="Arial"/>
          <w:color w:val="000000" w:themeColor="text1"/>
          <w:sz w:val="24"/>
          <w:szCs w:val="24"/>
        </w:rPr>
      </w:pPr>
      <w:r>
        <w:rPr>
          <w:rFonts w:ascii="Arial" w:hAnsi="Arial" w:cs="Arial"/>
          <w:color w:val="000000" w:themeColor="text1"/>
          <w:sz w:val="24"/>
          <w:szCs w:val="24"/>
        </w:rPr>
        <w:t>Every objective has been set against a named Executive Director with a footnote that every Director has a certain level of ownership of all of them.</w:t>
      </w:r>
    </w:p>
    <w:p w:rsidR="002C5BE7" w:rsidRDefault="007A6B7D" w:rsidP="00333109">
      <w:pPr>
        <w:pStyle w:val="Footer"/>
        <w:numPr>
          <w:ilvl w:val="0"/>
          <w:numId w:val="15"/>
        </w:numPr>
        <w:tabs>
          <w:tab w:val="left" w:pos="540"/>
        </w:tabs>
        <w:rPr>
          <w:rFonts w:ascii="Arial" w:hAnsi="Arial" w:cs="Arial"/>
          <w:sz w:val="24"/>
          <w:szCs w:val="24"/>
        </w:rPr>
      </w:pPr>
      <w:r>
        <w:rPr>
          <w:rFonts w:ascii="Arial" w:hAnsi="Arial" w:cs="Arial"/>
          <w:sz w:val="24"/>
          <w:szCs w:val="24"/>
        </w:rPr>
        <w:t>They</w:t>
      </w:r>
      <w:r w:rsidR="002C5BE7" w:rsidRPr="00703627">
        <w:rPr>
          <w:rFonts w:ascii="Arial" w:hAnsi="Arial" w:cs="Arial"/>
          <w:sz w:val="24"/>
          <w:szCs w:val="24"/>
        </w:rPr>
        <w:t xml:space="preserve"> will be further cascaded to managers and teams in order for them to develop their own objectives.</w:t>
      </w:r>
    </w:p>
    <w:p w:rsidR="002C5BE7" w:rsidRPr="002C5BE7" w:rsidRDefault="002C5BE7" w:rsidP="002C5BE7">
      <w:pPr>
        <w:spacing w:after="0" w:line="240" w:lineRule="auto"/>
        <w:rPr>
          <w:rFonts w:ascii="Arial" w:hAnsi="Arial" w:cs="Arial"/>
          <w:sz w:val="24"/>
          <w:szCs w:val="24"/>
        </w:rPr>
      </w:pPr>
    </w:p>
    <w:p w:rsidR="007A6B7D" w:rsidRDefault="007A6B7D" w:rsidP="002C5BE7">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SDS commented that the objectives are very clear.</w:t>
      </w:r>
    </w:p>
    <w:p w:rsidR="007A6B7D" w:rsidRDefault="007A6B7D" w:rsidP="007A6B7D">
      <w:pPr>
        <w:pStyle w:val="ListParagraph"/>
        <w:spacing w:after="0" w:line="240" w:lineRule="auto"/>
        <w:ind w:left="709"/>
        <w:rPr>
          <w:rFonts w:ascii="Arial" w:hAnsi="Arial" w:cs="Arial"/>
          <w:sz w:val="24"/>
          <w:szCs w:val="24"/>
        </w:rPr>
      </w:pPr>
    </w:p>
    <w:p w:rsidR="00AB0777" w:rsidRDefault="007A6B7D" w:rsidP="002C5BE7">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 xml:space="preserve">SDS commented that the Remuneration Committee were delighted with </w:t>
      </w:r>
      <w:r w:rsidR="00930A03">
        <w:rPr>
          <w:rFonts w:ascii="Arial" w:hAnsi="Arial" w:cs="Arial"/>
          <w:sz w:val="24"/>
          <w:szCs w:val="24"/>
        </w:rPr>
        <w:t>the Director’s and Associate Director’s a</w:t>
      </w:r>
      <w:r>
        <w:rPr>
          <w:rFonts w:ascii="Arial" w:hAnsi="Arial" w:cs="Arial"/>
          <w:sz w:val="24"/>
          <w:szCs w:val="24"/>
        </w:rPr>
        <w:t xml:space="preserve">ppraisals and commended the team for their hard work. </w:t>
      </w:r>
    </w:p>
    <w:p w:rsidR="00AB0777" w:rsidRPr="00AB0777" w:rsidRDefault="00AB0777" w:rsidP="00AB0777">
      <w:pPr>
        <w:pStyle w:val="ListParagraph"/>
        <w:rPr>
          <w:rFonts w:ascii="Arial" w:hAnsi="Arial" w:cs="Arial"/>
          <w:sz w:val="24"/>
          <w:szCs w:val="24"/>
        </w:rPr>
      </w:pPr>
    </w:p>
    <w:p w:rsidR="007A6B7D" w:rsidRDefault="007A6B7D" w:rsidP="002C5BE7">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JY responded that the Directors and Associate Directors were delighted with the outcome and are now awaiting external validation</w:t>
      </w:r>
      <w:r w:rsidR="00C5613F">
        <w:rPr>
          <w:rFonts w:ascii="Arial" w:hAnsi="Arial" w:cs="Arial"/>
          <w:sz w:val="24"/>
          <w:szCs w:val="24"/>
        </w:rPr>
        <w:t xml:space="preserve"> from the Scottish Government</w:t>
      </w:r>
      <w:r>
        <w:rPr>
          <w:rFonts w:ascii="Arial" w:hAnsi="Arial" w:cs="Arial"/>
          <w:sz w:val="24"/>
          <w:szCs w:val="24"/>
        </w:rPr>
        <w:t>.</w:t>
      </w:r>
    </w:p>
    <w:p w:rsidR="007A6B7D" w:rsidRPr="007A6B7D" w:rsidRDefault="007A6B7D" w:rsidP="007A6B7D">
      <w:pPr>
        <w:pStyle w:val="ListParagraph"/>
        <w:rPr>
          <w:rFonts w:ascii="Arial" w:hAnsi="Arial" w:cs="Arial"/>
          <w:sz w:val="24"/>
          <w:szCs w:val="24"/>
        </w:rPr>
      </w:pPr>
    </w:p>
    <w:p w:rsidR="007A6B7D" w:rsidRDefault="007A6B7D" w:rsidP="002C5BE7">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JY commented that we also need to provide some feedback on the TURAS platform as some challenges were experienced during the process, but highlighted that these are simple things that can be fixed.</w:t>
      </w:r>
    </w:p>
    <w:p w:rsidR="007A6B7D" w:rsidRPr="007A6B7D" w:rsidRDefault="007A6B7D" w:rsidP="007A6B7D">
      <w:pPr>
        <w:pStyle w:val="ListParagraph"/>
        <w:rPr>
          <w:rFonts w:ascii="Arial" w:hAnsi="Arial" w:cs="Arial"/>
          <w:sz w:val="24"/>
          <w:szCs w:val="24"/>
        </w:rPr>
      </w:pPr>
    </w:p>
    <w:p w:rsidR="002843FB" w:rsidRDefault="00620E62" w:rsidP="002C5BE7">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 xml:space="preserve">The Board noted the </w:t>
      </w:r>
      <w:r w:rsidR="002C5BE7">
        <w:rPr>
          <w:rFonts w:ascii="Arial" w:hAnsi="Arial" w:cs="Arial"/>
          <w:sz w:val="24"/>
          <w:szCs w:val="24"/>
        </w:rPr>
        <w:t>Corporate Objectives</w:t>
      </w:r>
      <w:r w:rsidR="007A6B7D">
        <w:rPr>
          <w:rFonts w:ascii="Arial" w:hAnsi="Arial" w:cs="Arial"/>
          <w:sz w:val="24"/>
          <w:szCs w:val="24"/>
        </w:rPr>
        <w:t xml:space="preserve"> for 2018/19 and approved their cascade to staff</w:t>
      </w:r>
      <w:r w:rsidR="002C5BE7">
        <w:rPr>
          <w:rFonts w:ascii="Arial" w:hAnsi="Arial" w:cs="Arial"/>
          <w:sz w:val="24"/>
          <w:szCs w:val="24"/>
        </w:rPr>
        <w:t>.</w:t>
      </w:r>
    </w:p>
    <w:p w:rsidR="002C5BE7" w:rsidRDefault="002C5BE7" w:rsidP="002C5BE7">
      <w:pPr>
        <w:pStyle w:val="ListParagraph"/>
        <w:spacing w:after="0" w:line="240" w:lineRule="auto"/>
        <w:ind w:left="709"/>
        <w:rPr>
          <w:rFonts w:ascii="Arial" w:hAnsi="Arial" w:cs="Arial"/>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5"/>
        <w:gridCol w:w="3685"/>
        <w:gridCol w:w="2004"/>
        <w:gridCol w:w="1531"/>
      </w:tblGrid>
      <w:tr w:rsidR="007E43CF" w:rsidRPr="009D7C1B" w:rsidTr="002C5BE7">
        <w:tc>
          <w:tcPr>
            <w:tcW w:w="1555" w:type="dxa"/>
            <w:vAlign w:val="center"/>
          </w:tcPr>
          <w:p w:rsidR="007E43CF" w:rsidRPr="009D7C1B" w:rsidRDefault="007E43CF" w:rsidP="00671A17">
            <w:pPr>
              <w:pStyle w:val="ListParagraph"/>
              <w:spacing w:before="120" w:after="120" w:line="240" w:lineRule="auto"/>
              <w:ind w:left="0"/>
              <w:rPr>
                <w:rFonts w:ascii="Arial" w:hAnsi="Arial" w:cs="Arial"/>
                <w:b/>
                <w:color w:val="000000"/>
                <w:sz w:val="24"/>
                <w:szCs w:val="24"/>
              </w:rPr>
            </w:pPr>
            <w:r w:rsidRPr="009D7C1B">
              <w:rPr>
                <w:rFonts w:ascii="Arial" w:hAnsi="Arial" w:cs="Arial"/>
                <w:b/>
                <w:color w:val="000000"/>
                <w:sz w:val="24"/>
                <w:szCs w:val="24"/>
              </w:rPr>
              <w:t>Action No.</w:t>
            </w:r>
          </w:p>
        </w:tc>
        <w:tc>
          <w:tcPr>
            <w:tcW w:w="3685" w:type="dxa"/>
            <w:vAlign w:val="center"/>
          </w:tcPr>
          <w:p w:rsidR="007E43CF" w:rsidRPr="009D7C1B" w:rsidRDefault="007E43CF" w:rsidP="00671A17">
            <w:pPr>
              <w:pStyle w:val="ListParagraph"/>
              <w:spacing w:before="120" w:after="120" w:line="240" w:lineRule="auto"/>
              <w:ind w:left="0"/>
              <w:rPr>
                <w:rFonts w:ascii="Arial" w:hAnsi="Arial" w:cs="Arial"/>
                <w:b/>
                <w:color w:val="000000"/>
                <w:sz w:val="24"/>
                <w:szCs w:val="24"/>
              </w:rPr>
            </w:pPr>
            <w:r w:rsidRPr="009D7C1B">
              <w:rPr>
                <w:rFonts w:ascii="Arial" w:hAnsi="Arial" w:cs="Arial"/>
                <w:b/>
                <w:color w:val="000000"/>
                <w:sz w:val="24"/>
                <w:szCs w:val="24"/>
              </w:rPr>
              <w:t>Action</w:t>
            </w:r>
          </w:p>
        </w:tc>
        <w:tc>
          <w:tcPr>
            <w:tcW w:w="2004" w:type="dxa"/>
            <w:vAlign w:val="center"/>
          </w:tcPr>
          <w:p w:rsidR="007E43CF" w:rsidRPr="009D7C1B" w:rsidRDefault="007E43CF" w:rsidP="00671A17">
            <w:pPr>
              <w:pStyle w:val="ListParagraph"/>
              <w:spacing w:before="120" w:after="120" w:line="240" w:lineRule="auto"/>
              <w:ind w:left="0"/>
              <w:rPr>
                <w:rFonts w:ascii="Arial" w:hAnsi="Arial" w:cs="Arial"/>
                <w:b/>
                <w:color w:val="000000"/>
                <w:sz w:val="24"/>
                <w:szCs w:val="24"/>
              </w:rPr>
            </w:pPr>
            <w:r w:rsidRPr="009D7C1B">
              <w:rPr>
                <w:rFonts w:ascii="Arial" w:hAnsi="Arial" w:cs="Arial"/>
                <w:b/>
                <w:color w:val="000000"/>
                <w:sz w:val="24"/>
                <w:szCs w:val="24"/>
              </w:rPr>
              <w:t>Action by</w:t>
            </w:r>
          </w:p>
        </w:tc>
        <w:tc>
          <w:tcPr>
            <w:tcW w:w="1531" w:type="dxa"/>
            <w:vAlign w:val="center"/>
          </w:tcPr>
          <w:p w:rsidR="007E43CF" w:rsidRPr="009D7C1B" w:rsidRDefault="007E43CF" w:rsidP="00671A17">
            <w:pPr>
              <w:pStyle w:val="ListParagraph"/>
              <w:spacing w:before="120" w:after="12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Status</w:t>
            </w:r>
          </w:p>
        </w:tc>
      </w:tr>
      <w:tr w:rsidR="007E43CF" w:rsidRPr="009D7C1B" w:rsidTr="002C5BE7">
        <w:tc>
          <w:tcPr>
            <w:tcW w:w="1555" w:type="dxa"/>
          </w:tcPr>
          <w:p w:rsidR="007E43CF" w:rsidRPr="009D7C1B" w:rsidRDefault="00B924F0" w:rsidP="00EB2FC8">
            <w:pPr>
              <w:pStyle w:val="ListParagraph"/>
              <w:spacing w:before="120" w:after="120" w:line="240" w:lineRule="auto"/>
              <w:ind w:left="0"/>
              <w:rPr>
                <w:rFonts w:ascii="Arial" w:hAnsi="Arial" w:cs="Arial"/>
                <w:color w:val="0070C0"/>
                <w:sz w:val="24"/>
                <w:szCs w:val="24"/>
              </w:rPr>
            </w:pPr>
            <w:r>
              <w:rPr>
                <w:rFonts w:ascii="Arial" w:hAnsi="Arial" w:cs="Arial"/>
                <w:color w:val="0070C0"/>
                <w:sz w:val="24"/>
                <w:szCs w:val="24"/>
              </w:rPr>
              <w:t>020818/</w:t>
            </w:r>
            <w:r w:rsidR="00AB0777">
              <w:rPr>
                <w:rFonts w:ascii="Arial" w:hAnsi="Arial" w:cs="Arial"/>
                <w:color w:val="0070C0"/>
                <w:sz w:val="24"/>
                <w:szCs w:val="24"/>
              </w:rPr>
              <w:t>1</w:t>
            </w:r>
            <w:r w:rsidR="00EB2FC8">
              <w:rPr>
                <w:rFonts w:ascii="Arial" w:hAnsi="Arial" w:cs="Arial"/>
                <w:color w:val="0070C0"/>
                <w:sz w:val="24"/>
                <w:szCs w:val="24"/>
              </w:rPr>
              <w:t>5</w:t>
            </w:r>
          </w:p>
        </w:tc>
        <w:tc>
          <w:tcPr>
            <w:tcW w:w="3685" w:type="dxa"/>
          </w:tcPr>
          <w:p w:rsidR="007E43CF" w:rsidRPr="009D7C1B" w:rsidRDefault="007E43CF" w:rsidP="00671A17">
            <w:pPr>
              <w:pStyle w:val="ListParagraph"/>
              <w:spacing w:before="120" w:after="120" w:line="240" w:lineRule="auto"/>
              <w:ind w:left="0"/>
              <w:contextualSpacing w:val="0"/>
              <w:rPr>
                <w:rFonts w:ascii="Arial" w:hAnsi="Arial" w:cs="Arial"/>
                <w:color w:val="0070C0"/>
                <w:sz w:val="24"/>
                <w:szCs w:val="24"/>
              </w:rPr>
            </w:pPr>
            <w:r w:rsidRPr="007E43CF">
              <w:rPr>
                <w:rFonts w:ascii="Arial" w:hAnsi="Arial" w:cs="Arial"/>
                <w:b/>
                <w:color w:val="0070C0"/>
                <w:sz w:val="24"/>
                <w:szCs w:val="24"/>
              </w:rPr>
              <w:t>Corporate Objectives:</w:t>
            </w:r>
            <w:r>
              <w:rPr>
                <w:rFonts w:ascii="Arial" w:hAnsi="Arial" w:cs="Arial"/>
                <w:color w:val="0070C0"/>
                <w:sz w:val="24"/>
                <w:szCs w:val="24"/>
              </w:rPr>
              <w:t xml:space="preserve"> Circulate to all staff</w:t>
            </w:r>
          </w:p>
        </w:tc>
        <w:tc>
          <w:tcPr>
            <w:tcW w:w="2004" w:type="dxa"/>
          </w:tcPr>
          <w:p w:rsidR="007E43CF" w:rsidRPr="009D7C1B" w:rsidRDefault="007E43CF" w:rsidP="00671A17">
            <w:pPr>
              <w:pStyle w:val="ListParagraph"/>
              <w:spacing w:before="120" w:after="120" w:line="240" w:lineRule="auto"/>
              <w:ind w:left="0"/>
              <w:contextualSpacing w:val="0"/>
              <w:rPr>
                <w:rFonts w:ascii="Arial" w:hAnsi="Arial" w:cs="Arial"/>
                <w:color w:val="0070C0"/>
                <w:sz w:val="24"/>
                <w:szCs w:val="24"/>
              </w:rPr>
            </w:pPr>
            <w:r>
              <w:rPr>
                <w:rFonts w:ascii="Arial" w:hAnsi="Arial" w:cs="Arial"/>
                <w:color w:val="0070C0"/>
                <w:sz w:val="24"/>
                <w:szCs w:val="24"/>
              </w:rPr>
              <w:t>Communications</w:t>
            </w:r>
          </w:p>
        </w:tc>
        <w:tc>
          <w:tcPr>
            <w:tcW w:w="1531" w:type="dxa"/>
          </w:tcPr>
          <w:p w:rsidR="007E43CF" w:rsidRPr="009D7C1B" w:rsidRDefault="00B924F0" w:rsidP="00671A17">
            <w:pPr>
              <w:pStyle w:val="ListParagraph"/>
              <w:spacing w:before="120" w:after="120" w:line="240" w:lineRule="auto"/>
              <w:ind w:left="0"/>
              <w:contextualSpacing w:val="0"/>
              <w:rPr>
                <w:rFonts w:ascii="Arial" w:hAnsi="Arial" w:cs="Arial"/>
                <w:color w:val="0070C0"/>
                <w:sz w:val="24"/>
                <w:szCs w:val="24"/>
              </w:rPr>
            </w:pPr>
            <w:r>
              <w:rPr>
                <w:rFonts w:ascii="Arial" w:hAnsi="Arial" w:cs="Arial"/>
                <w:color w:val="0070C0"/>
                <w:sz w:val="24"/>
                <w:szCs w:val="24"/>
              </w:rPr>
              <w:t>NEW</w:t>
            </w:r>
          </w:p>
        </w:tc>
      </w:tr>
      <w:tr w:rsidR="007A6B7D" w:rsidRPr="009D7C1B" w:rsidTr="007A6B7D">
        <w:tc>
          <w:tcPr>
            <w:tcW w:w="1555" w:type="dxa"/>
          </w:tcPr>
          <w:p w:rsidR="007A6B7D" w:rsidRPr="009D7C1B" w:rsidRDefault="007A6B7D" w:rsidP="00EB2FC8">
            <w:pPr>
              <w:pStyle w:val="ListParagraph"/>
              <w:spacing w:before="120" w:after="120" w:line="240" w:lineRule="auto"/>
              <w:ind w:left="0"/>
              <w:rPr>
                <w:rFonts w:ascii="Arial" w:hAnsi="Arial" w:cs="Arial"/>
                <w:color w:val="0070C0"/>
                <w:sz w:val="24"/>
                <w:szCs w:val="24"/>
              </w:rPr>
            </w:pPr>
            <w:r>
              <w:rPr>
                <w:rFonts w:ascii="Arial" w:hAnsi="Arial" w:cs="Arial"/>
                <w:color w:val="0070C0"/>
                <w:sz w:val="24"/>
                <w:szCs w:val="24"/>
              </w:rPr>
              <w:t>020818/</w:t>
            </w:r>
            <w:r w:rsidR="00AB0777">
              <w:rPr>
                <w:rFonts w:ascii="Arial" w:hAnsi="Arial" w:cs="Arial"/>
                <w:color w:val="0070C0"/>
                <w:sz w:val="24"/>
                <w:szCs w:val="24"/>
              </w:rPr>
              <w:t>1</w:t>
            </w:r>
            <w:r w:rsidR="00EB2FC8">
              <w:rPr>
                <w:rFonts w:ascii="Arial" w:hAnsi="Arial" w:cs="Arial"/>
                <w:color w:val="0070C0"/>
                <w:sz w:val="24"/>
                <w:szCs w:val="24"/>
              </w:rPr>
              <w:t>6</w:t>
            </w:r>
          </w:p>
        </w:tc>
        <w:tc>
          <w:tcPr>
            <w:tcW w:w="3685" w:type="dxa"/>
          </w:tcPr>
          <w:p w:rsidR="007A6B7D" w:rsidRPr="009D7C1B" w:rsidRDefault="007A6B7D" w:rsidP="007A6B7D">
            <w:pPr>
              <w:pStyle w:val="ListParagraph"/>
              <w:spacing w:before="120" w:after="120" w:line="240" w:lineRule="auto"/>
              <w:ind w:left="0"/>
              <w:contextualSpacing w:val="0"/>
              <w:rPr>
                <w:rFonts w:ascii="Arial" w:hAnsi="Arial" w:cs="Arial"/>
                <w:color w:val="0070C0"/>
                <w:sz w:val="24"/>
                <w:szCs w:val="24"/>
              </w:rPr>
            </w:pPr>
            <w:r>
              <w:rPr>
                <w:rFonts w:ascii="Arial" w:hAnsi="Arial" w:cs="Arial"/>
                <w:b/>
                <w:color w:val="0070C0"/>
                <w:sz w:val="24"/>
                <w:szCs w:val="24"/>
              </w:rPr>
              <w:t>TURAS</w:t>
            </w:r>
            <w:r w:rsidRPr="007E43CF">
              <w:rPr>
                <w:rFonts w:ascii="Arial" w:hAnsi="Arial" w:cs="Arial"/>
                <w:b/>
                <w:color w:val="0070C0"/>
                <w:sz w:val="24"/>
                <w:szCs w:val="24"/>
              </w:rPr>
              <w:t>:</w:t>
            </w:r>
            <w:r>
              <w:rPr>
                <w:rFonts w:ascii="Arial" w:hAnsi="Arial" w:cs="Arial"/>
                <w:color w:val="0070C0"/>
                <w:sz w:val="24"/>
                <w:szCs w:val="24"/>
              </w:rPr>
              <w:t xml:space="preserve"> Provide feedback on issues experienced by Directors and Associate Directors</w:t>
            </w:r>
          </w:p>
        </w:tc>
        <w:tc>
          <w:tcPr>
            <w:tcW w:w="2004" w:type="dxa"/>
          </w:tcPr>
          <w:p w:rsidR="007A6B7D" w:rsidRPr="009D7C1B" w:rsidRDefault="007A6B7D" w:rsidP="007A6B7D">
            <w:pPr>
              <w:pStyle w:val="ListParagraph"/>
              <w:spacing w:before="120" w:after="120" w:line="240" w:lineRule="auto"/>
              <w:ind w:left="0"/>
              <w:contextualSpacing w:val="0"/>
              <w:rPr>
                <w:rFonts w:ascii="Arial" w:hAnsi="Arial" w:cs="Arial"/>
                <w:color w:val="0070C0"/>
                <w:sz w:val="24"/>
                <w:szCs w:val="24"/>
              </w:rPr>
            </w:pPr>
            <w:r>
              <w:rPr>
                <w:rFonts w:ascii="Arial" w:hAnsi="Arial" w:cs="Arial"/>
                <w:color w:val="0070C0"/>
                <w:sz w:val="24"/>
                <w:szCs w:val="24"/>
              </w:rPr>
              <w:t>Executive Directors</w:t>
            </w:r>
          </w:p>
        </w:tc>
        <w:tc>
          <w:tcPr>
            <w:tcW w:w="1531" w:type="dxa"/>
          </w:tcPr>
          <w:p w:rsidR="007A6B7D" w:rsidRPr="009D7C1B" w:rsidRDefault="007A6B7D" w:rsidP="007A6B7D">
            <w:pPr>
              <w:pStyle w:val="ListParagraph"/>
              <w:spacing w:before="120" w:after="120" w:line="240" w:lineRule="auto"/>
              <w:ind w:left="0"/>
              <w:contextualSpacing w:val="0"/>
              <w:rPr>
                <w:rFonts w:ascii="Arial" w:hAnsi="Arial" w:cs="Arial"/>
                <w:color w:val="0070C0"/>
                <w:sz w:val="24"/>
                <w:szCs w:val="24"/>
              </w:rPr>
            </w:pPr>
            <w:r>
              <w:rPr>
                <w:rFonts w:ascii="Arial" w:hAnsi="Arial" w:cs="Arial"/>
                <w:color w:val="0070C0"/>
                <w:sz w:val="24"/>
                <w:szCs w:val="24"/>
              </w:rPr>
              <w:t>NEW</w:t>
            </w:r>
          </w:p>
        </w:tc>
      </w:tr>
    </w:tbl>
    <w:p w:rsidR="00947758" w:rsidRDefault="00947758">
      <w:pPr>
        <w:spacing w:after="0" w:line="240" w:lineRule="auto"/>
        <w:rPr>
          <w:rFonts w:ascii="Arial" w:hAnsi="Arial" w:cs="Arial"/>
          <w:sz w:val="24"/>
          <w:szCs w:val="24"/>
        </w:rPr>
      </w:pPr>
    </w:p>
    <w:p w:rsidR="00947758" w:rsidRDefault="00947758">
      <w:pPr>
        <w:spacing w:after="0" w:line="240" w:lineRule="auto"/>
        <w:rPr>
          <w:rFonts w:ascii="Arial" w:hAnsi="Arial" w:cs="Arial"/>
          <w:sz w:val="24"/>
          <w:szCs w:val="24"/>
        </w:rPr>
      </w:pPr>
    </w:p>
    <w:p w:rsidR="00947758" w:rsidRDefault="00947758">
      <w:pPr>
        <w:rPr>
          <w:b/>
        </w:rPr>
      </w:pPr>
    </w:p>
    <w:p w:rsidR="002843FB" w:rsidRDefault="002843FB" w:rsidP="002C5BE7">
      <w:pPr>
        <w:pStyle w:val="ListParagraph"/>
        <w:numPr>
          <w:ilvl w:val="0"/>
          <w:numId w:val="1"/>
        </w:numPr>
        <w:spacing w:after="0" w:line="240" w:lineRule="auto"/>
        <w:ind w:left="709" w:hanging="993"/>
        <w:rPr>
          <w:rFonts w:ascii="Arial" w:hAnsi="Arial" w:cs="Arial"/>
          <w:b/>
          <w:sz w:val="24"/>
          <w:szCs w:val="24"/>
        </w:rPr>
      </w:pPr>
      <w:r w:rsidRPr="002843FB">
        <w:rPr>
          <w:rFonts w:ascii="Arial" w:hAnsi="Arial" w:cs="Arial"/>
          <w:b/>
          <w:sz w:val="24"/>
          <w:szCs w:val="24"/>
        </w:rPr>
        <w:lastRenderedPageBreak/>
        <w:t>AOCB</w:t>
      </w:r>
    </w:p>
    <w:p w:rsidR="002843FB" w:rsidRDefault="002843FB" w:rsidP="002C5BE7">
      <w:pPr>
        <w:pStyle w:val="ListParagraph"/>
        <w:spacing w:after="0" w:line="240" w:lineRule="auto"/>
        <w:ind w:left="709" w:hanging="993"/>
        <w:rPr>
          <w:rFonts w:ascii="Arial" w:hAnsi="Arial" w:cs="Arial"/>
          <w:b/>
          <w:sz w:val="24"/>
          <w:szCs w:val="24"/>
        </w:rPr>
      </w:pPr>
    </w:p>
    <w:p w:rsidR="002843FB" w:rsidRDefault="004B2E41" w:rsidP="002C5BE7">
      <w:pPr>
        <w:pStyle w:val="ListParagraph"/>
        <w:numPr>
          <w:ilvl w:val="1"/>
          <w:numId w:val="1"/>
        </w:numPr>
        <w:spacing w:after="0" w:line="240" w:lineRule="auto"/>
        <w:ind w:left="709" w:hanging="993"/>
        <w:rPr>
          <w:rFonts w:ascii="Arial" w:hAnsi="Arial" w:cs="Arial"/>
          <w:b/>
          <w:sz w:val="24"/>
          <w:szCs w:val="24"/>
        </w:rPr>
      </w:pPr>
      <w:r>
        <w:rPr>
          <w:rFonts w:ascii="Arial" w:hAnsi="Arial" w:cs="Arial"/>
          <w:b/>
          <w:sz w:val="24"/>
          <w:szCs w:val="24"/>
        </w:rPr>
        <w:t>Expansion Update</w:t>
      </w:r>
    </w:p>
    <w:p w:rsidR="00F377FF" w:rsidRDefault="00F377FF" w:rsidP="002C5BE7">
      <w:pPr>
        <w:pStyle w:val="ListParagraph"/>
        <w:spacing w:after="0" w:line="240" w:lineRule="auto"/>
        <w:ind w:left="709" w:hanging="993"/>
        <w:rPr>
          <w:rFonts w:ascii="Arial" w:hAnsi="Arial" w:cs="Arial"/>
          <w:b/>
          <w:sz w:val="24"/>
          <w:szCs w:val="24"/>
        </w:rPr>
      </w:pPr>
    </w:p>
    <w:p w:rsidR="00F72BB8" w:rsidRDefault="00045B6D" w:rsidP="002C5BE7">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 xml:space="preserve">JR </w:t>
      </w:r>
      <w:r w:rsidR="00F72BB8">
        <w:rPr>
          <w:rFonts w:ascii="Arial" w:hAnsi="Arial" w:cs="Arial"/>
          <w:sz w:val="24"/>
          <w:szCs w:val="24"/>
        </w:rPr>
        <w:t>presented the Expansion Update for discussion and noting, highlighting the following:</w:t>
      </w:r>
    </w:p>
    <w:p w:rsidR="00F72BB8" w:rsidRDefault="00F72BB8" w:rsidP="002C5BE7">
      <w:pPr>
        <w:pStyle w:val="ListParagraph"/>
        <w:spacing w:after="0" w:line="240" w:lineRule="auto"/>
        <w:ind w:left="709" w:hanging="993"/>
        <w:rPr>
          <w:rFonts w:ascii="Arial" w:hAnsi="Arial" w:cs="Arial"/>
          <w:sz w:val="24"/>
          <w:szCs w:val="24"/>
        </w:rPr>
      </w:pPr>
    </w:p>
    <w:p w:rsidR="007A0BE7" w:rsidRDefault="00DA615B" w:rsidP="007A0BE7">
      <w:pPr>
        <w:spacing w:after="0" w:line="240" w:lineRule="auto"/>
        <w:ind w:firstLine="709"/>
        <w:rPr>
          <w:rFonts w:ascii="Arial" w:hAnsi="Arial" w:cs="Arial"/>
          <w:b/>
          <w:sz w:val="24"/>
          <w:szCs w:val="24"/>
        </w:rPr>
      </w:pPr>
      <w:r w:rsidRPr="007A0BE7">
        <w:rPr>
          <w:rFonts w:ascii="Arial" w:hAnsi="Arial" w:cs="Arial"/>
          <w:b/>
          <w:sz w:val="24"/>
          <w:szCs w:val="24"/>
        </w:rPr>
        <w:t xml:space="preserve">Phase </w:t>
      </w:r>
      <w:r w:rsidR="00EB2FC8">
        <w:rPr>
          <w:rFonts w:ascii="Arial" w:hAnsi="Arial" w:cs="Arial"/>
          <w:b/>
          <w:sz w:val="24"/>
          <w:szCs w:val="24"/>
        </w:rPr>
        <w:t>One</w:t>
      </w:r>
      <w:r w:rsidR="00671A17" w:rsidRPr="007A0BE7">
        <w:rPr>
          <w:rFonts w:ascii="Arial" w:hAnsi="Arial" w:cs="Arial"/>
          <w:b/>
          <w:sz w:val="24"/>
          <w:szCs w:val="24"/>
        </w:rPr>
        <w:t xml:space="preserve">: </w:t>
      </w:r>
    </w:p>
    <w:p w:rsidR="007A0BE7" w:rsidRPr="007A0BE7" w:rsidRDefault="007A0BE7" w:rsidP="007A0BE7">
      <w:pPr>
        <w:spacing w:after="0" w:line="240" w:lineRule="auto"/>
        <w:ind w:firstLine="709"/>
        <w:rPr>
          <w:rFonts w:ascii="Arial" w:hAnsi="Arial" w:cs="Arial"/>
          <w:color w:val="000000" w:themeColor="text1"/>
          <w:sz w:val="24"/>
          <w:szCs w:val="24"/>
        </w:rPr>
      </w:pPr>
    </w:p>
    <w:p w:rsidR="002C5BE7" w:rsidRDefault="007A0BE7" w:rsidP="00333109">
      <w:pPr>
        <w:pStyle w:val="ListParagraph"/>
        <w:numPr>
          <w:ilvl w:val="0"/>
          <w:numId w:val="16"/>
        </w:numPr>
        <w:spacing w:after="0" w:line="240" w:lineRule="auto"/>
        <w:contextualSpacing w:val="0"/>
        <w:rPr>
          <w:rFonts w:ascii="Arial" w:hAnsi="Arial" w:cs="Arial"/>
          <w:color w:val="000000" w:themeColor="text1"/>
          <w:sz w:val="24"/>
          <w:szCs w:val="24"/>
        </w:rPr>
      </w:pPr>
      <w:r>
        <w:rPr>
          <w:rFonts w:ascii="Arial" w:hAnsi="Arial" w:cs="Arial"/>
          <w:color w:val="000000" w:themeColor="text1"/>
          <w:sz w:val="24"/>
          <w:szCs w:val="24"/>
        </w:rPr>
        <w:t xml:space="preserve">The Outline Business Case </w:t>
      </w:r>
      <w:r w:rsidR="002C5BE7" w:rsidRPr="00671A17">
        <w:rPr>
          <w:rFonts w:ascii="Arial" w:hAnsi="Arial" w:cs="Arial"/>
          <w:color w:val="000000" w:themeColor="text1"/>
          <w:sz w:val="24"/>
          <w:szCs w:val="24"/>
        </w:rPr>
        <w:t>has now been approved by the Scottish Government Capital Investment Group. We will now progress to preparing the Full Business Case, which is the final approval process required before building works can commence.</w:t>
      </w:r>
    </w:p>
    <w:p w:rsidR="00947758" w:rsidRDefault="00947758">
      <w:pPr>
        <w:pStyle w:val="ListParagraph"/>
        <w:spacing w:after="0" w:line="240" w:lineRule="auto"/>
        <w:ind w:left="1080"/>
        <w:contextualSpacing w:val="0"/>
        <w:rPr>
          <w:rFonts w:ascii="Arial" w:hAnsi="Arial" w:cs="Arial"/>
          <w:color w:val="000000" w:themeColor="text1"/>
          <w:sz w:val="24"/>
          <w:szCs w:val="24"/>
        </w:rPr>
      </w:pPr>
    </w:p>
    <w:p w:rsidR="007A0BE7" w:rsidRDefault="007A0BE7" w:rsidP="00333109">
      <w:pPr>
        <w:pStyle w:val="ListParagraph"/>
        <w:numPr>
          <w:ilvl w:val="0"/>
          <w:numId w:val="16"/>
        </w:numPr>
        <w:spacing w:after="0" w:line="240" w:lineRule="auto"/>
        <w:contextualSpacing w:val="0"/>
        <w:rPr>
          <w:rFonts w:ascii="Arial" w:hAnsi="Arial" w:cs="Arial"/>
          <w:color w:val="000000" w:themeColor="text1"/>
          <w:sz w:val="24"/>
          <w:szCs w:val="24"/>
        </w:rPr>
      </w:pPr>
      <w:r>
        <w:rPr>
          <w:rFonts w:ascii="Arial" w:hAnsi="Arial" w:cs="Arial"/>
          <w:color w:val="000000" w:themeColor="text1"/>
          <w:sz w:val="24"/>
          <w:szCs w:val="24"/>
        </w:rPr>
        <w:t>A Planning Application has been submitted to West Dunbartonshire Council. Initial feedback has been favourable but we are awaiting a formal response.</w:t>
      </w:r>
    </w:p>
    <w:p w:rsidR="00947758" w:rsidRDefault="00947758">
      <w:pPr>
        <w:spacing w:after="0" w:line="240" w:lineRule="auto"/>
        <w:rPr>
          <w:rFonts w:ascii="Arial" w:hAnsi="Arial" w:cs="Arial"/>
          <w:color w:val="000000" w:themeColor="text1"/>
          <w:sz w:val="24"/>
          <w:szCs w:val="24"/>
        </w:rPr>
      </w:pPr>
    </w:p>
    <w:p w:rsidR="007A0BE7" w:rsidRPr="00671A17" w:rsidRDefault="007A0BE7" w:rsidP="00333109">
      <w:pPr>
        <w:pStyle w:val="ListParagraph"/>
        <w:numPr>
          <w:ilvl w:val="0"/>
          <w:numId w:val="16"/>
        </w:numPr>
        <w:spacing w:after="0" w:line="240" w:lineRule="auto"/>
        <w:contextualSpacing w:val="0"/>
        <w:rPr>
          <w:rFonts w:ascii="Arial" w:hAnsi="Arial" w:cs="Arial"/>
          <w:color w:val="000000" w:themeColor="text1"/>
          <w:sz w:val="24"/>
          <w:szCs w:val="24"/>
        </w:rPr>
      </w:pPr>
      <w:r>
        <w:rPr>
          <w:rFonts w:ascii="Arial" w:hAnsi="Arial" w:cs="Arial"/>
          <w:color w:val="000000" w:themeColor="text1"/>
          <w:sz w:val="24"/>
          <w:szCs w:val="24"/>
        </w:rPr>
        <w:t>A Consultant Microbiologist has now been appointed to</w:t>
      </w:r>
      <w:r w:rsidR="00930A03">
        <w:rPr>
          <w:rFonts w:ascii="Arial" w:hAnsi="Arial" w:cs="Arial"/>
          <w:color w:val="000000" w:themeColor="text1"/>
          <w:sz w:val="24"/>
          <w:szCs w:val="24"/>
        </w:rPr>
        <w:t xml:space="preserve"> support the programme. </w:t>
      </w:r>
    </w:p>
    <w:p w:rsidR="00E75ABD" w:rsidRDefault="00E75ABD" w:rsidP="002C5BE7">
      <w:pPr>
        <w:pStyle w:val="ListParagraph"/>
        <w:spacing w:after="0" w:line="240" w:lineRule="auto"/>
        <w:ind w:left="709"/>
        <w:rPr>
          <w:rFonts w:ascii="Arial" w:hAnsi="Arial" w:cs="Arial"/>
          <w:sz w:val="24"/>
          <w:szCs w:val="24"/>
        </w:rPr>
      </w:pPr>
    </w:p>
    <w:p w:rsidR="007A0BE7" w:rsidRDefault="00DA615B" w:rsidP="007A0BE7">
      <w:pPr>
        <w:spacing w:after="0" w:line="240" w:lineRule="auto"/>
        <w:ind w:firstLine="720"/>
        <w:rPr>
          <w:rFonts w:ascii="Arial" w:hAnsi="Arial" w:cs="Arial"/>
          <w:b/>
          <w:sz w:val="24"/>
          <w:szCs w:val="24"/>
        </w:rPr>
      </w:pPr>
      <w:r w:rsidRPr="007A0BE7">
        <w:rPr>
          <w:rFonts w:ascii="Arial" w:hAnsi="Arial" w:cs="Arial"/>
          <w:b/>
          <w:sz w:val="24"/>
          <w:szCs w:val="24"/>
        </w:rPr>
        <w:t xml:space="preserve">Phase </w:t>
      </w:r>
      <w:r w:rsidR="00EB2FC8">
        <w:rPr>
          <w:rFonts w:ascii="Arial" w:hAnsi="Arial" w:cs="Arial"/>
          <w:b/>
          <w:sz w:val="24"/>
          <w:szCs w:val="24"/>
        </w:rPr>
        <w:t>Two</w:t>
      </w:r>
      <w:r w:rsidR="00671A17" w:rsidRPr="007A0BE7">
        <w:rPr>
          <w:rFonts w:ascii="Arial" w:hAnsi="Arial" w:cs="Arial"/>
          <w:b/>
          <w:sz w:val="24"/>
          <w:szCs w:val="24"/>
        </w:rPr>
        <w:t xml:space="preserve">: </w:t>
      </w:r>
    </w:p>
    <w:p w:rsidR="007A0BE7" w:rsidRPr="007A0BE7" w:rsidRDefault="007A0BE7" w:rsidP="007A0BE7">
      <w:pPr>
        <w:spacing w:after="0" w:line="240" w:lineRule="auto"/>
        <w:ind w:firstLine="720"/>
        <w:rPr>
          <w:rFonts w:ascii="Arial" w:hAnsi="Arial" w:cs="Arial"/>
          <w:b/>
          <w:sz w:val="24"/>
          <w:szCs w:val="24"/>
        </w:rPr>
      </w:pPr>
    </w:p>
    <w:p w:rsidR="002C5BE7" w:rsidRPr="00671A17" w:rsidRDefault="002C5BE7" w:rsidP="00333109">
      <w:pPr>
        <w:pStyle w:val="ListParagraph"/>
        <w:numPr>
          <w:ilvl w:val="0"/>
          <w:numId w:val="4"/>
        </w:numPr>
        <w:spacing w:after="0" w:line="240" w:lineRule="auto"/>
        <w:rPr>
          <w:rFonts w:ascii="Arial" w:hAnsi="Arial" w:cs="Arial"/>
          <w:b/>
          <w:sz w:val="24"/>
          <w:szCs w:val="24"/>
        </w:rPr>
      </w:pPr>
      <w:r w:rsidRPr="00671A17">
        <w:rPr>
          <w:rFonts w:ascii="Arial" w:hAnsi="Arial" w:cs="Arial"/>
          <w:color w:val="000000" w:themeColor="text1"/>
          <w:sz w:val="24"/>
          <w:szCs w:val="24"/>
        </w:rPr>
        <w:t xml:space="preserve">The Initial Agreement </w:t>
      </w:r>
      <w:r w:rsidR="007A0BE7">
        <w:rPr>
          <w:rFonts w:ascii="Arial" w:hAnsi="Arial" w:cs="Arial"/>
          <w:color w:val="000000" w:themeColor="text1"/>
          <w:sz w:val="24"/>
          <w:szCs w:val="24"/>
        </w:rPr>
        <w:t>(IA) was</w:t>
      </w:r>
      <w:r w:rsidRPr="00671A17">
        <w:rPr>
          <w:rFonts w:ascii="Arial" w:hAnsi="Arial" w:cs="Arial"/>
          <w:color w:val="000000" w:themeColor="text1"/>
          <w:sz w:val="24"/>
          <w:szCs w:val="24"/>
        </w:rPr>
        <w:t xml:space="preserve"> been submitted to the Scottish Government Capital Investment Group </w:t>
      </w:r>
      <w:r w:rsidR="007A0BE7">
        <w:rPr>
          <w:rFonts w:ascii="Arial" w:hAnsi="Arial" w:cs="Arial"/>
          <w:color w:val="000000" w:themeColor="text1"/>
          <w:sz w:val="24"/>
          <w:szCs w:val="24"/>
        </w:rPr>
        <w:t>earlier this year. An addendum on the impact of Boards repatriating activity has been added and the IA will be resubmitted next week.</w:t>
      </w:r>
    </w:p>
    <w:p w:rsidR="002C5BE7" w:rsidRDefault="002C5BE7" w:rsidP="002C5BE7">
      <w:pPr>
        <w:spacing w:after="0" w:line="240" w:lineRule="auto"/>
        <w:ind w:left="709"/>
        <w:rPr>
          <w:rFonts w:ascii="Arial" w:hAnsi="Arial" w:cs="Arial"/>
          <w:sz w:val="24"/>
          <w:szCs w:val="24"/>
        </w:rPr>
      </w:pPr>
    </w:p>
    <w:p w:rsidR="007A0BE7" w:rsidRPr="00930A03" w:rsidRDefault="007A0BE7" w:rsidP="002C5BE7">
      <w:pPr>
        <w:pStyle w:val="ListParagraph"/>
        <w:numPr>
          <w:ilvl w:val="2"/>
          <w:numId w:val="1"/>
        </w:numPr>
        <w:spacing w:after="0" w:line="240" w:lineRule="auto"/>
        <w:ind w:left="709" w:hanging="993"/>
        <w:rPr>
          <w:rFonts w:ascii="Arial" w:hAnsi="Arial" w:cs="Arial"/>
          <w:color w:val="C0504D" w:themeColor="accent2"/>
          <w:sz w:val="24"/>
          <w:szCs w:val="24"/>
        </w:rPr>
      </w:pPr>
      <w:r w:rsidRPr="00930A03">
        <w:rPr>
          <w:rFonts w:ascii="Arial" w:hAnsi="Arial" w:cs="Arial"/>
          <w:color w:val="000000" w:themeColor="text1"/>
          <w:sz w:val="24"/>
          <w:szCs w:val="24"/>
        </w:rPr>
        <w:t>JY commented that in her capacity as Chair of the National Programme Board she has asked all expansion centres to provide feedback on the potential of Boards repatriating activity.</w:t>
      </w:r>
      <w:r w:rsidRPr="005E1D5E">
        <w:rPr>
          <w:rFonts w:ascii="Arial" w:hAnsi="Arial" w:cs="Arial"/>
          <w:color w:val="000000" w:themeColor="text1"/>
          <w:sz w:val="24"/>
          <w:szCs w:val="24"/>
        </w:rPr>
        <w:t>.</w:t>
      </w:r>
    </w:p>
    <w:p w:rsidR="007A0BE7" w:rsidRDefault="007A0BE7" w:rsidP="007A0BE7">
      <w:pPr>
        <w:pStyle w:val="ListParagraph"/>
        <w:spacing w:after="0" w:line="240" w:lineRule="auto"/>
        <w:ind w:left="709"/>
        <w:rPr>
          <w:rFonts w:ascii="Arial" w:hAnsi="Arial" w:cs="Arial"/>
          <w:sz w:val="24"/>
          <w:szCs w:val="24"/>
        </w:rPr>
      </w:pPr>
    </w:p>
    <w:p w:rsidR="007A0BE7" w:rsidRDefault="007A0BE7" w:rsidP="002C5BE7">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SDS commented that the expansion programme is very exciting and it is a fascinating process. JR agreed that it is exciting and added that the second phase even more so.</w:t>
      </w:r>
    </w:p>
    <w:p w:rsidR="007A0BE7" w:rsidRPr="007A0BE7" w:rsidRDefault="007A0BE7" w:rsidP="007A0BE7">
      <w:pPr>
        <w:pStyle w:val="ListParagraph"/>
        <w:rPr>
          <w:rFonts w:ascii="Arial" w:hAnsi="Arial" w:cs="Arial"/>
          <w:sz w:val="24"/>
          <w:szCs w:val="24"/>
        </w:rPr>
      </w:pPr>
    </w:p>
    <w:p w:rsidR="007A0BE7" w:rsidRDefault="007A0BE7" w:rsidP="002C5BE7">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SDS asked when we can expect the doors to open for phase one. JR responded that phase one is due to open</w:t>
      </w:r>
      <w:r w:rsidR="00372833">
        <w:rPr>
          <w:rFonts w:ascii="Arial" w:hAnsi="Arial" w:cs="Arial"/>
          <w:sz w:val="24"/>
          <w:szCs w:val="24"/>
        </w:rPr>
        <w:t xml:space="preserve"> in Spring 202</w:t>
      </w:r>
      <w:r w:rsidR="00930A03">
        <w:rPr>
          <w:rFonts w:ascii="Arial" w:hAnsi="Arial" w:cs="Arial"/>
          <w:sz w:val="24"/>
          <w:szCs w:val="24"/>
        </w:rPr>
        <w:t>0</w:t>
      </w:r>
      <w:r w:rsidR="00372833">
        <w:rPr>
          <w:rFonts w:ascii="Arial" w:hAnsi="Arial" w:cs="Arial"/>
          <w:sz w:val="24"/>
          <w:szCs w:val="24"/>
        </w:rPr>
        <w:t>.</w:t>
      </w:r>
    </w:p>
    <w:p w:rsidR="007A0BE7" w:rsidRPr="007A0BE7" w:rsidRDefault="007A0BE7" w:rsidP="007A0BE7">
      <w:pPr>
        <w:pStyle w:val="ListParagraph"/>
        <w:rPr>
          <w:rFonts w:ascii="Arial" w:hAnsi="Arial" w:cs="Arial"/>
          <w:sz w:val="24"/>
          <w:szCs w:val="24"/>
        </w:rPr>
      </w:pPr>
    </w:p>
    <w:p w:rsidR="00372833" w:rsidRDefault="00F72BB8" w:rsidP="002C5BE7">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The Board</w:t>
      </w:r>
      <w:r w:rsidR="00C97F5A">
        <w:rPr>
          <w:rFonts w:ascii="Arial" w:hAnsi="Arial" w:cs="Arial"/>
          <w:sz w:val="24"/>
          <w:szCs w:val="24"/>
        </w:rPr>
        <w:t xml:space="preserve"> welcomed the briefing and</w:t>
      </w:r>
      <w:bookmarkStart w:id="0" w:name="_GoBack"/>
      <w:bookmarkEnd w:id="0"/>
      <w:r>
        <w:rPr>
          <w:rFonts w:ascii="Arial" w:hAnsi="Arial" w:cs="Arial"/>
          <w:sz w:val="24"/>
          <w:szCs w:val="24"/>
        </w:rPr>
        <w:t xml:space="preserve"> noted the Expansion Update.</w:t>
      </w:r>
    </w:p>
    <w:p w:rsidR="00372833" w:rsidRDefault="00372833" w:rsidP="00372833">
      <w:pPr>
        <w:pStyle w:val="ListParagraph"/>
        <w:rPr>
          <w:rFonts w:ascii="Arial" w:hAnsi="Arial" w:cs="Arial"/>
          <w:sz w:val="24"/>
          <w:szCs w:val="24"/>
        </w:rPr>
      </w:pPr>
    </w:p>
    <w:p w:rsidR="00372833" w:rsidRPr="00372833" w:rsidRDefault="00372833" w:rsidP="00372833">
      <w:pPr>
        <w:pStyle w:val="ListParagraph"/>
        <w:rPr>
          <w:rFonts w:ascii="Arial" w:hAnsi="Arial" w:cs="Arial"/>
          <w:sz w:val="24"/>
          <w:szCs w:val="24"/>
        </w:rPr>
      </w:pPr>
    </w:p>
    <w:p w:rsidR="00372833" w:rsidRPr="00372833" w:rsidRDefault="00372833" w:rsidP="00372833">
      <w:pPr>
        <w:pStyle w:val="ListParagraph"/>
        <w:numPr>
          <w:ilvl w:val="1"/>
          <w:numId w:val="1"/>
        </w:numPr>
        <w:spacing w:after="0" w:line="240" w:lineRule="auto"/>
        <w:ind w:left="709" w:hanging="993"/>
        <w:rPr>
          <w:rFonts w:ascii="Arial" w:hAnsi="Arial" w:cs="Arial"/>
          <w:b/>
          <w:sz w:val="24"/>
          <w:szCs w:val="24"/>
        </w:rPr>
      </w:pPr>
      <w:r w:rsidRPr="00372833">
        <w:rPr>
          <w:rFonts w:ascii="Arial" w:hAnsi="Arial" w:cs="Arial"/>
          <w:b/>
          <w:sz w:val="24"/>
          <w:szCs w:val="24"/>
        </w:rPr>
        <w:t>iMatter</w:t>
      </w:r>
    </w:p>
    <w:p w:rsidR="00372833" w:rsidRPr="00372833" w:rsidRDefault="00372833" w:rsidP="00372833">
      <w:pPr>
        <w:pStyle w:val="ListParagraph"/>
        <w:rPr>
          <w:rFonts w:ascii="Arial" w:hAnsi="Arial" w:cs="Arial"/>
          <w:sz w:val="24"/>
          <w:szCs w:val="24"/>
        </w:rPr>
      </w:pPr>
    </w:p>
    <w:p w:rsidR="00372833" w:rsidRDefault="00372833" w:rsidP="002C5BE7">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SDS advised that the Non Executive Directors need to complete their iMatter action plan. It was agreed to do this following the Board Workshop in September.</w:t>
      </w:r>
    </w:p>
    <w:p w:rsidR="00372833" w:rsidRDefault="00372833" w:rsidP="00372833">
      <w:pPr>
        <w:pStyle w:val="ListParagraph"/>
        <w:spacing w:after="0" w:line="240" w:lineRule="auto"/>
        <w:ind w:left="709"/>
        <w:rPr>
          <w:rFonts w:ascii="Arial" w:hAnsi="Arial" w:cs="Arial"/>
          <w:sz w:val="24"/>
          <w:szCs w:val="24"/>
        </w:rPr>
      </w:pPr>
    </w:p>
    <w:p w:rsidR="004B2E41" w:rsidRDefault="00372833" w:rsidP="002C5BE7">
      <w:pPr>
        <w:pStyle w:val="ListParagraph"/>
        <w:numPr>
          <w:ilvl w:val="2"/>
          <w:numId w:val="1"/>
        </w:numPr>
        <w:spacing w:after="0" w:line="240" w:lineRule="auto"/>
        <w:ind w:left="709" w:hanging="993"/>
        <w:rPr>
          <w:rFonts w:ascii="Arial" w:hAnsi="Arial" w:cs="Arial"/>
          <w:sz w:val="24"/>
          <w:szCs w:val="24"/>
        </w:rPr>
      </w:pPr>
      <w:r>
        <w:rPr>
          <w:rFonts w:ascii="Arial" w:hAnsi="Arial" w:cs="Arial"/>
          <w:sz w:val="24"/>
          <w:szCs w:val="24"/>
        </w:rPr>
        <w:t>KK advised that the Board needs to revisit their Values Action Plan and asked if this could also be picked up in September. The Board agreed to combine the two action plans and pick this up after the Board workshop in September.</w:t>
      </w:r>
    </w:p>
    <w:p w:rsidR="002843FB" w:rsidRDefault="002843FB" w:rsidP="002C5BE7">
      <w:pPr>
        <w:pStyle w:val="ListParagraph"/>
        <w:spacing w:after="0" w:line="240" w:lineRule="auto"/>
        <w:ind w:left="1134"/>
        <w:rPr>
          <w:ins w:id="1" w:author="PrenticeC" w:date="2018-09-05T14:29:00Z"/>
          <w:rFonts w:ascii="Arial" w:hAnsi="Arial" w:cs="Arial"/>
          <w:b/>
          <w:sz w:val="24"/>
          <w:szCs w:val="24"/>
        </w:rPr>
      </w:pPr>
    </w:p>
    <w:p w:rsidR="002862FD" w:rsidRDefault="002862FD" w:rsidP="002C5BE7">
      <w:pPr>
        <w:pStyle w:val="ListParagraph"/>
        <w:spacing w:after="0" w:line="240" w:lineRule="auto"/>
        <w:ind w:left="1134"/>
        <w:rPr>
          <w:ins w:id="2" w:author="PrenticeC" w:date="2018-09-05T14:29:00Z"/>
          <w:rFonts w:ascii="Arial" w:hAnsi="Arial" w:cs="Arial"/>
          <w:b/>
          <w:sz w:val="24"/>
          <w:szCs w:val="24"/>
        </w:rPr>
      </w:pPr>
    </w:p>
    <w:p w:rsidR="002862FD" w:rsidRDefault="002862FD" w:rsidP="002C5BE7">
      <w:pPr>
        <w:pStyle w:val="ListParagraph"/>
        <w:spacing w:after="0" w:line="240" w:lineRule="auto"/>
        <w:ind w:left="1134"/>
        <w:rPr>
          <w:rFonts w:ascii="Arial" w:hAnsi="Arial" w:cs="Arial"/>
          <w:b/>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5"/>
        <w:gridCol w:w="3685"/>
        <w:gridCol w:w="2004"/>
        <w:gridCol w:w="1531"/>
      </w:tblGrid>
      <w:tr w:rsidR="00372833" w:rsidRPr="009D7C1B" w:rsidTr="00AB0777">
        <w:tc>
          <w:tcPr>
            <w:tcW w:w="1555" w:type="dxa"/>
            <w:vAlign w:val="center"/>
          </w:tcPr>
          <w:p w:rsidR="00372833" w:rsidRPr="009D7C1B" w:rsidRDefault="00372833" w:rsidP="00AB0777">
            <w:pPr>
              <w:pStyle w:val="ListParagraph"/>
              <w:spacing w:before="120" w:after="120" w:line="240" w:lineRule="auto"/>
              <w:ind w:left="0"/>
              <w:rPr>
                <w:rFonts w:ascii="Arial" w:hAnsi="Arial" w:cs="Arial"/>
                <w:b/>
                <w:color w:val="000000"/>
                <w:sz w:val="24"/>
                <w:szCs w:val="24"/>
              </w:rPr>
            </w:pPr>
            <w:r w:rsidRPr="009D7C1B">
              <w:rPr>
                <w:rFonts w:ascii="Arial" w:hAnsi="Arial" w:cs="Arial"/>
                <w:b/>
                <w:color w:val="000000"/>
                <w:sz w:val="24"/>
                <w:szCs w:val="24"/>
              </w:rPr>
              <w:lastRenderedPageBreak/>
              <w:t>Action No.</w:t>
            </w:r>
          </w:p>
        </w:tc>
        <w:tc>
          <w:tcPr>
            <w:tcW w:w="3685" w:type="dxa"/>
            <w:vAlign w:val="center"/>
          </w:tcPr>
          <w:p w:rsidR="00372833" w:rsidRPr="009D7C1B" w:rsidRDefault="00372833" w:rsidP="00AB0777">
            <w:pPr>
              <w:pStyle w:val="ListParagraph"/>
              <w:spacing w:before="120" w:after="120" w:line="240" w:lineRule="auto"/>
              <w:ind w:left="0"/>
              <w:rPr>
                <w:rFonts w:ascii="Arial" w:hAnsi="Arial" w:cs="Arial"/>
                <w:b/>
                <w:color w:val="000000"/>
                <w:sz w:val="24"/>
                <w:szCs w:val="24"/>
              </w:rPr>
            </w:pPr>
            <w:r w:rsidRPr="009D7C1B">
              <w:rPr>
                <w:rFonts w:ascii="Arial" w:hAnsi="Arial" w:cs="Arial"/>
                <w:b/>
                <w:color w:val="000000"/>
                <w:sz w:val="24"/>
                <w:szCs w:val="24"/>
              </w:rPr>
              <w:t>Action</w:t>
            </w:r>
          </w:p>
        </w:tc>
        <w:tc>
          <w:tcPr>
            <w:tcW w:w="2004" w:type="dxa"/>
            <w:vAlign w:val="center"/>
          </w:tcPr>
          <w:p w:rsidR="00372833" w:rsidRPr="009D7C1B" w:rsidRDefault="00372833" w:rsidP="00AB0777">
            <w:pPr>
              <w:pStyle w:val="ListParagraph"/>
              <w:spacing w:before="120" w:after="120" w:line="240" w:lineRule="auto"/>
              <w:ind w:left="0"/>
              <w:rPr>
                <w:rFonts w:ascii="Arial" w:hAnsi="Arial" w:cs="Arial"/>
                <w:b/>
                <w:color w:val="000000"/>
                <w:sz w:val="24"/>
                <w:szCs w:val="24"/>
              </w:rPr>
            </w:pPr>
            <w:r w:rsidRPr="009D7C1B">
              <w:rPr>
                <w:rFonts w:ascii="Arial" w:hAnsi="Arial" w:cs="Arial"/>
                <w:b/>
                <w:color w:val="000000"/>
                <w:sz w:val="24"/>
                <w:szCs w:val="24"/>
              </w:rPr>
              <w:t>Action by</w:t>
            </w:r>
          </w:p>
        </w:tc>
        <w:tc>
          <w:tcPr>
            <w:tcW w:w="1531" w:type="dxa"/>
            <w:vAlign w:val="center"/>
          </w:tcPr>
          <w:p w:rsidR="00372833" w:rsidRPr="009D7C1B" w:rsidRDefault="00372833" w:rsidP="00AB0777">
            <w:pPr>
              <w:pStyle w:val="ListParagraph"/>
              <w:spacing w:before="120" w:after="12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Status</w:t>
            </w:r>
          </w:p>
        </w:tc>
      </w:tr>
      <w:tr w:rsidR="00372833" w:rsidRPr="009D7C1B" w:rsidTr="00AB0777">
        <w:tc>
          <w:tcPr>
            <w:tcW w:w="1555" w:type="dxa"/>
          </w:tcPr>
          <w:p w:rsidR="00372833" w:rsidRPr="009D7C1B" w:rsidRDefault="00372833" w:rsidP="00AB0777">
            <w:pPr>
              <w:pStyle w:val="ListParagraph"/>
              <w:spacing w:before="120" w:after="120" w:line="240" w:lineRule="auto"/>
              <w:ind w:left="0"/>
              <w:rPr>
                <w:rFonts w:ascii="Arial" w:hAnsi="Arial" w:cs="Arial"/>
                <w:color w:val="0070C0"/>
                <w:sz w:val="24"/>
                <w:szCs w:val="24"/>
              </w:rPr>
            </w:pPr>
            <w:r>
              <w:rPr>
                <w:rFonts w:ascii="Arial" w:hAnsi="Arial" w:cs="Arial"/>
                <w:color w:val="0070C0"/>
                <w:sz w:val="24"/>
                <w:szCs w:val="24"/>
              </w:rPr>
              <w:t>020818/</w:t>
            </w:r>
            <w:r w:rsidR="00AB0777">
              <w:rPr>
                <w:rFonts w:ascii="Arial" w:hAnsi="Arial" w:cs="Arial"/>
                <w:color w:val="0070C0"/>
                <w:sz w:val="24"/>
                <w:szCs w:val="24"/>
              </w:rPr>
              <w:t>1</w:t>
            </w:r>
            <w:r w:rsidR="00EB2FC8">
              <w:rPr>
                <w:rFonts w:ascii="Arial" w:hAnsi="Arial" w:cs="Arial"/>
                <w:color w:val="0070C0"/>
                <w:sz w:val="24"/>
                <w:szCs w:val="24"/>
              </w:rPr>
              <w:t>7</w:t>
            </w:r>
          </w:p>
        </w:tc>
        <w:tc>
          <w:tcPr>
            <w:tcW w:w="3685" w:type="dxa"/>
          </w:tcPr>
          <w:p w:rsidR="00372833" w:rsidRPr="009D7C1B" w:rsidRDefault="00372833" w:rsidP="00372833">
            <w:pPr>
              <w:pStyle w:val="ListParagraph"/>
              <w:spacing w:before="120" w:after="120" w:line="240" w:lineRule="auto"/>
              <w:ind w:left="0"/>
              <w:contextualSpacing w:val="0"/>
              <w:rPr>
                <w:rFonts w:ascii="Arial" w:hAnsi="Arial" w:cs="Arial"/>
                <w:color w:val="0070C0"/>
                <w:sz w:val="24"/>
                <w:szCs w:val="24"/>
              </w:rPr>
            </w:pPr>
            <w:r w:rsidRPr="00372833">
              <w:rPr>
                <w:rFonts w:ascii="Arial" w:hAnsi="Arial" w:cs="Arial"/>
                <w:b/>
                <w:color w:val="0070C0"/>
                <w:sz w:val="24"/>
                <w:szCs w:val="24"/>
              </w:rPr>
              <w:t>iMatter</w:t>
            </w:r>
            <w:r>
              <w:rPr>
                <w:rFonts w:ascii="Arial" w:hAnsi="Arial" w:cs="Arial"/>
                <w:b/>
                <w:color w:val="0070C0"/>
                <w:sz w:val="24"/>
                <w:szCs w:val="24"/>
              </w:rPr>
              <w:t xml:space="preserve"> and Values Action Plans</w:t>
            </w:r>
            <w:r w:rsidRPr="00372833">
              <w:rPr>
                <w:rFonts w:ascii="Arial" w:hAnsi="Arial" w:cs="Arial"/>
                <w:b/>
                <w:color w:val="0070C0"/>
                <w:sz w:val="24"/>
                <w:szCs w:val="24"/>
              </w:rPr>
              <w:t xml:space="preserve">: </w:t>
            </w:r>
            <w:r w:rsidRPr="00372833">
              <w:rPr>
                <w:rFonts w:ascii="Arial" w:hAnsi="Arial" w:cs="Arial"/>
                <w:color w:val="0070C0"/>
                <w:sz w:val="24"/>
                <w:szCs w:val="24"/>
              </w:rPr>
              <w:t>Combine plans and</w:t>
            </w:r>
            <w:r>
              <w:rPr>
                <w:rFonts w:ascii="Arial" w:hAnsi="Arial" w:cs="Arial"/>
                <w:b/>
                <w:color w:val="0070C0"/>
                <w:sz w:val="24"/>
                <w:szCs w:val="24"/>
              </w:rPr>
              <w:t xml:space="preserve"> </w:t>
            </w:r>
            <w:r w:rsidRPr="00372833">
              <w:rPr>
                <w:rFonts w:ascii="Arial" w:hAnsi="Arial" w:cs="Arial"/>
                <w:color w:val="0070C0"/>
                <w:sz w:val="24"/>
                <w:szCs w:val="24"/>
              </w:rPr>
              <w:t>c</w:t>
            </w:r>
            <w:r>
              <w:rPr>
                <w:rFonts w:ascii="Arial" w:hAnsi="Arial" w:cs="Arial"/>
                <w:color w:val="0070C0"/>
                <w:sz w:val="24"/>
                <w:szCs w:val="24"/>
              </w:rPr>
              <w:t>omplete Non Executive Directors’ Action Plan after Board workshop in September</w:t>
            </w:r>
          </w:p>
        </w:tc>
        <w:tc>
          <w:tcPr>
            <w:tcW w:w="2004" w:type="dxa"/>
          </w:tcPr>
          <w:p w:rsidR="00372833" w:rsidRPr="009D7C1B" w:rsidRDefault="00BA5ECF" w:rsidP="00FC3080">
            <w:pPr>
              <w:pStyle w:val="ListParagraph"/>
              <w:spacing w:before="120" w:after="120" w:line="240" w:lineRule="auto"/>
              <w:ind w:left="0"/>
              <w:contextualSpacing w:val="0"/>
              <w:rPr>
                <w:rFonts w:ascii="Arial" w:hAnsi="Arial" w:cs="Arial"/>
                <w:color w:val="0070C0"/>
                <w:sz w:val="24"/>
                <w:szCs w:val="24"/>
              </w:rPr>
            </w:pPr>
            <w:r>
              <w:rPr>
                <w:rFonts w:ascii="Arial" w:hAnsi="Arial" w:cs="Arial"/>
                <w:color w:val="0070C0"/>
                <w:sz w:val="24"/>
                <w:szCs w:val="24"/>
              </w:rPr>
              <w:t>Gareth Adkins/</w:t>
            </w:r>
            <w:r w:rsidR="00FC3080">
              <w:rPr>
                <w:rFonts w:ascii="Arial" w:hAnsi="Arial" w:cs="Arial"/>
                <w:color w:val="0070C0"/>
                <w:sz w:val="24"/>
                <w:szCs w:val="24"/>
              </w:rPr>
              <w:t xml:space="preserve"> </w:t>
            </w:r>
            <w:r>
              <w:rPr>
                <w:rFonts w:ascii="Arial" w:hAnsi="Arial" w:cs="Arial"/>
                <w:color w:val="0070C0"/>
                <w:sz w:val="24"/>
                <w:szCs w:val="24"/>
              </w:rPr>
              <w:t>A</w:t>
            </w:r>
            <w:r w:rsidR="00FC3080">
              <w:rPr>
                <w:rFonts w:ascii="Arial" w:hAnsi="Arial" w:cs="Arial"/>
                <w:color w:val="0070C0"/>
                <w:sz w:val="24"/>
                <w:szCs w:val="24"/>
              </w:rPr>
              <w:t>ll</w:t>
            </w:r>
          </w:p>
        </w:tc>
        <w:tc>
          <w:tcPr>
            <w:tcW w:w="1531" w:type="dxa"/>
          </w:tcPr>
          <w:p w:rsidR="00372833" w:rsidRPr="009D7C1B" w:rsidRDefault="008F719E" w:rsidP="00AB0777">
            <w:pPr>
              <w:pStyle w:val="ListParagraph"/>
              <w:spacing w:before="120" w:after="120" w:line="240" w:lineRule="auto"/>
              <w:ind w:left="0"/>
              <w:contextualSpacing w:val="0"/>
              <w:rPr>
                <w:rFonts w:ascii="Arial" w:hAnsi="Arial" w:cs="Arial"/>
                <w:color w:val="0070C0"/>
                <w:sz w:val="24"/>
                <w:szCs w:val="24"/>
              </w:rPr>
            </w:pPr>
            <w:r>
              <w:rPr>
                <w:rFonts w:ascii="Arial" w:hAnsi="Arial" w:cs="Arial"/>
                <w:color w:val="0070C0"/>
                <w:sz w:val="24"/>
                <w:szCs w:val="24"/>
              </w:rPr>
              <w:t>NEW</w:t>
            </w:r>
          </w:p>
        </w:tc>
      </w:tr>
    </w:tbl>
    <w:p w:rsidR="00372833" w:rsidRDefault="00372833" w:rsidP="002C5BE7">
      <w:pPr>
        <w:pStyle w:val="ListParagraph"/>
        <w:spacing w:after="0" w:line="240" w:lineRule="auto"/>
        <w:ind w:left="1134"/>
        <w:rPr>
          <w:rFonts w:ascii="Arial" w:hAnsi="Arial" w:cs="Arial"/>
          <w:b/>
          <w:sz w:val="24"/>
          <w:szCs w:val="24"/>
        </w:rPr>
      </w:pPr>
    </w:p>
    <w:p w:rsidR="00372833" w:rsidRDefault="00372833" w:rsidP="002C5BE7">
      <w:pPr>
        <w:pStyle w:val="ListParagraph"/>
        <w:spacing w:after="0" w:line="240" w:lineRule="auto"/>
        <w:ind w:left="1134"/>
        <w:rPr>
          <w:rFonts w:ascii="Arial" w:hAnsi="Arial" w:cs="Arial"/>
          <w:b/>
          <w:sz w:val="24"/>
          <w:szCs w:val="24"/>
        </w:rPr>
      </w:pPr>
    </w:p>
    <w:p w:rsidR="00C60FF4" w:rsidRDefault="002843FB" w:rsidP="002C5BE7">
      <w:pPr>
        <w:pStyle w:val="ListParagraph"/>
        <w:numPr>
          <w:ilvl w:val="0"/>
          <w:numId w:val="1"/>
        </w:numPr>
        <w:spacing w:after="0" w:line="240" w:lineRule="auto"/>
        <w:ind w:left="709" w:hanging="993"/>
        <w:rPr>
          <w:rFonts w:ascii="Arial" w:hAnsi="Arial" w:cs="Arial"/>
          <w:b/>
          <w:sz w:val="24"/>
          <w:szCs w:val="24"/>
        </w:rPr>
      </w:pPr>
      <w:r w:rsidRPr="002843FB">
        <w:rPr>
          <w:rFonts w:ascii="Arial" w:hAnsi="Arial" w:cs="Arial"/>
          <w:b/>
          <w:sz w:val="24"/>
          <w:szCs w:val="24"/>
        </w:rPr>
        <w:t>Date and Time of Next Meeting</w:t>
      </w:r>
    </w:p>
    <w:p w:rsidR="00C60FF4" w:rsidRDefault="00C60FF4" w:rsidP="002C5BE7">
      <w:pPr>
        <w:pStyle w:val="ListParagraph"/>
        <w:spacing w:after="0" w:line="240" w:lineRule="auto"/>
        <w:ind w:left="709" w:hanging="993"/>
        <w:rPr>
          <w:rFonts w:ascii="Arial" w:hAnsi="Arial" w:cs="Arial"/>
          <w:b/>
          <w:sz w:val="24"/>
          <w:szCs w:val="24"/>
        </w:rPr>
      </w:pPr>
    </w:p>
    <w:p w:rsidR="007E43CF" w:rsidRPr="002C5BE7" w:rsidRDefault="00451006" w:rsidP="002C5BE7">
      <w:pPr>
        <w:pStyle w:val="ListParagraph"/>
        <w:numPr>
          <w:ilvl w:val="1"/>
          <w:numId w:val="1"/>
        </w:numPr>
        <w:spacing w:after="0" w:line="240" w:lineRule="auto"/>
        <w:ind w:left="709" w:hanging="993"/>
        <w:rPr>
          <w:rFonts w:ascii="Arial" w:hAnsi="Arial" w:cs="Arial"/>
          <w:sz w:val="24"/>
          <w:szCs w:val="24"/>
        </w:rPr>
      </w:pPr>
      <w:r w:rsidRPr="002C5BE7">
        <w:rPr>
          <w:rFonts w:ascii="Arial" w:hAnsi="Arial" w:cs="Arial"/>
          <w:sz w:val="24"/>
          <w:szCs w:val="24"/>
        </w:rPr>
        <w:t xml:space="preserve">The next meeting takes place on </w:t>
      </w:r>
      <w:r w:rsidR="00F377FF" w:rsidRPr="002C5BE7">
        <w:rPr>
          <w:rFonts w:ascii="Arial" w:hAnsi="Arial" w:cs="Arial"/>
          <w:sz w:val="24"/>
          <w:szCs w:val="24"/>
        </w:rPr>
        <w:t xml:space="preserve">Thursday </w:t>
      </w:r>
      <w:r w:rsidR="00E75ABD" w:rsidRPr="002C5BE7">
        <w:rPr>
          <w:rFonts w:ascii="Arial" w:hAnsi="Arial" w:cs="Arial"/>
          <w:sz w:val="24"/>
          <w:szCs w:val="24"/>
        </w:rPr>
        <w:t>13 September</w:t>
      </w:r>
      <w:r w:rsidR="00F377FF" w:rsidRPr="002C5BE7">
        <w:rPr>
          <w:rFonts w:ascii="Arial" w:hAnsi="Arial" w:cs="Arial"/>
          <w:sz w:val="24"/>
          <w:szCs w:val="24"/>
        </w:rPr>
        <w:t xml:space="preserve"> 2018 at 10am</w:t>
      </w:r>
      <w:r w:rsidRPr="002C5BE7">
        <w:rPr>
          <w:rFonts w:ascii="Arial" w:hAnsi="Arial" w:cs="Arial"/>
          <w:sz w:val="24"/>
          <w:szCs w:val="24"/>
        </w:rPr>
        <w:t>.</w:t>
      </w:r>
    </w:p>
    <w:sectPr w:rsidR="007E43CF" w:rsidRPr="002C5BE7" w:rsidSect="00A034CC">
      <w:headerReference w:type="default" r:id="rId9"/>
      <w:footerReference w:type="default" r:id="rId10"/>
      <w:headerReference w:type="first" r:id="rId11"/>
      <w:footerReference w:type="first" r:id="rId12"/>
      <w:pgSz w:w="11906" w:h="16838"/>
      <w:pgMar w:top="1440" w:right="566" w:bottom="1440" w:left="1440" w:header="708" w:footer="708" w:gutter="0"/>
      <w:cols w:space="708"/>
      <w:titlePg/>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2D13E12"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2201" w:rsidRDefault="00092201" w:rsidP="0011293A">
      <w:pPr>
        <w:spacing w:after="0" w:line="240" w:lineRule="auto"/>
      </w:pPr>
      <w:r>
        <w:separator/>
      </w:r>
    </w:p>
  </w:endnote>
  <w:endnote w:type="continuationSeparator" w:id="0">
    <w:p w:rsidR="00092201" w:rsidRDefault="00092201" w:rsidP="001129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201" w:rsidRPr="0011293A" w:rsidRDefault="00092201" w:rsidP="0011293A">
    <w:pPr>
      <w:pStyle w:val="Footer"/>
      <w:jc w:val="center"/>
      <w:rPr>
        <w:rFonts w:ascii="Arial" w:hAnsi="Arial" w:cs="Arial"/>
        <w:sz w:val="20"/>
        <w:szCs w:val="20"/>
      </w:rPr>
    </w:pPr>
    <w:r w:rsidRPr="0011293A">
      <w:rPr>
        <w:rFonts w:ascii="Arial" w:hAnsi="Arial" w:cs="Arial"/>
        <w:sz w:val="20"/>
        <w:szCs w:val="20"/>
      </w:rPr>
      <w:t>_________________________________________________________________________________</w:t>
    </w:r>
    <w:r>
      <w:rPr>
        <w:rFonts w:ascii="Arial" w:hAnsi="Arial" w:cs="Arial"/>
        <w:sz w:val="20"/>
        <w:szCs w:val="20"/>
      </w:rPr>
      <w:t>________</w:t>
    </w:r>
    <w:r w:rsidRPr="0011293A">
      <w:rPr>
        <w:rFonts w:ascii="Arial" w:hAnsi="Arial" w:cs="Arial"/>
        <w:sz w:val="20"/>
        <w:szCs w:val="20"/>
      </w:rPr>
      <w:br/>
    </w:r>
    <w:r w:rsidRPr="0011293A">
      <w:rPr>
        <w:rFonts w:ascii="Arial" w:hAnsi="Arial" w:cs="Arial"/>
        <w:sz w:val="20"/>
        <w:szCs w:val="20"/>
      </w:rPr>
      <w:br/>
    </w:r>
    <w:r w:rsidR="006F2C04" w:rsidRPr="0011293A">
      <w:rPr>
        <w:rFonts w:ascii="Arial" w:hAnsi="Arial" w:cs="Arial"/>
        <w:sz w:val="20"/>
        <w:szCs w:val="20"/>
      </w:rPr>
      <w:fldChar w:fldCharType="begin"/>
    </w:r>
    <w:r w:rsidRPr="0011293A">
      <w:rPr>
        <w:rFonts w:ascii="Arial" w:hAnsi="Arial" w:cs="Arial"/>
        <w:sz w:val="20"/>
        <w:szCs w:val="20"/>
      </w:rPr>
      <w:instrText xml:space="preserve"> PAGE   \* MERGEFORMAT </w:instrText>
    </w:r>
    <w:r w:rsidR="006F2C04" w:rsidRPr="0011293A">
      <w:rPr>
        <w:rFonts w:ascii="Arial" w:hAnsi="Arial" w:cs="Arial"/>
        <w:sz w:val="20"/>
        <w:szCs w:val="20"/>
      </w:rPr>
      <w:fldChar w:fldCharType="separate"/>
    </w:r>
    <w:r w:rsidR="00634575">
      <w:rPr>
        <w:rFonts w:ascii="Arial" w:hAnsi="Arial" w:cs="Arial"/>
        <w:noProof/>
        <w:sz w:val="20"/>
        <w:szCs w:val="20"/>
      </w:rPr>
      <w:t>2</w:t>
    </w:r>
    <w:r w:rsidR="006F2C04" w:rsidRPr="0011293A">
      <w:rPr>
        <w:rFonts w:ascii="Arial" w:hAnsi="Arial" w:cs="Arial"/>
        <w:noProof/>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201" w:rsidRPr="0011293A" w:rsidRDefault="00092201" w:rsidP="0011293A">
    <w:pPr>
      <w:pStyle w:val="Footer"/>
      <w:jc w:val="center"/>
      <w:rPr>
        <w:rFonts w:ascii="Arial" w:hAnsi="Arial" w:cs="Arial"/>
        <w:sz w:val="20"/>
        <w:szCs w:val="20"/>
      </w:rPr>
    </w:pPr>
    <w:r>
      <w:rPr>
        <w:rFonts w:ascii="Arial" w:hAnsi="Arial" w:cs="Arial"/>
        <w:noProof/>
        <w:sz w:val="20"/>
        <w:szCs w:val="20"/>
        <w:lang w:eastAsia="en-GB"/>
      </w:rPr>
      <w:drawing>
        <wp:anchor distT="0" distB="0" distL="114300" distR="114300" simplePos="0" relativeHeight="251657728" behindDoc="0" locked="0" layoutInCell="1" allowOverlap="1">
          <wp:simplePos x="0" y="0"/>
          <wp:positionH relativeFrom="margin">
            <wp:align>right</wp:align>
          </wp:positionH>
          <wp:positionV relativeFrom="margin">
            <wp:posOffset>8739505</wp:posOffset>
          </wp:positionV>
          <wp:extent cx="1012190" cy="722630"/>
          <wp:effectExtent l="19050" t="0" r="0" b="0"/>
          <wp:wrapSquare wrapText="bothSides"/>
          <wp:docPr id="1" name="Picture 2" descr="NHS Scotland 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HS Scotland blue.jpg"/>
                  <pic:cNvPicPr>
                    <a:picLocks noChangeAspect="1" noChangeArrowheads="1"/>
                  </pic:cNvPicPr>
                </pic:nvPicPr>
                <pic:blipFill>
                  <a:blip r:embed="rId1"/>
                  <a:srcRect/>
                  <a:stretch>
                    <a:fillRect/>
                  </a:stretch>
                </pic:blipFill>
                <pic:spPr bwMode="auto">
                  <a:xfrm>
                    <a:off x="0" y="0"/>
                    <a:ext cx="1012190" cy="722630"/>
                  </a:xfrm>
                  <a:prstGeom prst="rect">
                    <a:avLst/>
                  </a:prstGeom>
                  <a:noFill/>
                  <a:ln w="9525">
                    <a:noFill/>
                    <a:miter lim="800000"/>
                    <a:headEnd/>
                    <a:tailEnd/>
                  </a:ln>
                </pic:spPr>
              </pic:pic>
            </a:graphicData>
          </a:graphic>
        </wp:anchor>
      </w:drawing>
    </w:r>
    <w:r w:rsidRPr="0011293A">
      <w:rPr>
        <w:rFonts w:ascii="Arial" w:hAnsi="Arial" w:cs="Arial"/>
        <w:sz w:val="20"/>
        <w:szCs w:val="20"/>
      </w:rPr>
      <w:t>_________________________________________________________________________________</w:t>
    </w:r>
    <w:r>
      <w:rPr>
        <w:rFonts w:ascii="Arial" w:hAnsi="Arial" w:cs="Arial"/>
        <w:sz w:val="20"/>
        <w:szCs w:val="20"/>
      </w:rPr>
      <w:t>________</w:t>
    </w:r>
    <w:r w:rsidRPr="0011293A">
      <w:rPr>
        <w:rFonts w:ascii="Arial" w:hAnsi="Arial" w:cs="Arial"/>
        <w:sz w:val="20"/>
        <w:szCs w:val="20"/>
      </w:rPr>
      <w:br/>
    </w:r>
    <w:r w:rsidRPr="0011293A">
      <w:rPr>
        <w:rFonts w:ascii="Arial" w:hAnsi="Arial" w:cs="Arial"/>
        <w:sz w:val="20"/>
        <w:szCs w:val="20"/>
      </w:rPr>
      <w:br/>
    </w:r>
    <w:r w:rsidR="006F2C04" w:rsidRPr="0011293A">
      <w:rPr>
        <w:rFonts w:ascii="Arial" w:hAnsi="Arial" w:cs="Arial"/>
        <w:sz w:val="20"/>
        <w:szCs w:val="20"/>
      </w:rPr>
      <w:fldChar w:fldCharType="begin"/>
    </w:r>
    <w:r w:rsidRPr="0011293A">
      <w:rPr>
        <w:rFonts w:ascii="Arial" w:hAnsi="Arial" w:cs="Arial"/>
        <w:sz w:val="20"/>
        <w:szCs w:val="20"/>
      </w:rPr>
      <w:instrText xml:space="preserve"> PAGE   \* MERGEFORMAT </w:instrText>
    </w:r>
    <w:r w:rsidR="006F2C04" w:rsidRPr="0011293A">
      <w:rPr>
        <w:rFonts w:ascii="Arial" w:hAnsi="Arial" w:cs="Arial"/>
        <w:sz w:val="20"/>
        <w:szCs w:val="20"/>
      </w:rPr>
      <w:fldChar w:fldCharType="separate"/>
    </w:r>
    <w:r w:rsidR="00634575">
      <w:rPr>
        <w:rFonts w:ascii="Arial" w:hAnsi="Arial" w:cs="Arial"/>
        <w:noProof/>
        <w:sz w:val="20"/>
        <w:szCs w:val="20"/>
      </w:rPr>
      <w:t>1</w:t>
    </w:r>
    <w:r w:rsidR="006F2C04" w:rsidRPr="0011293A">
      <w:rPr>
        <w:rFonts w:ascii="Arial" w:hAnsi="Arial" w:cs="Arial"/>
        <w:noProof/>
        <w:sz w:val="20"/>
        <w:szCs w:val="20"/>
      </w:rPr>
      <w:fldChar w:fldCharType="end"/>
    </w:r>
    <w:r w:rsidRPr="0011293A">
      <w:rPr>
        <w:rFonts w:ascii="Arial" w:hAnsi="Arial" w:cs="Arial"/>
        <w:noProof/>
        <w:sz w:val="20"/>
        <w:szCs w:val="20"/>
      </w:rPr>
      <w:br/>
    </w:r>
  </w:p>
  <w:p w:rsidR="00092201" w:rsidRPr="0011293A" w:rsidRDefault="00092201" w:rsidP="0011293A">
    <w:pPr>
      <w:pStyle w:val="Footer"/>
      <w:rPr>
        <w:rFonts w:ascii="Arial" w:hAnsi="Arial" w:cs="Arial"/>
        <w:sz w:val="18"/>
        <w:szCs w:val="18"/>
      </w:rPr>
    </w:pPr>
    <w:r w:rsidRPr="0011293A">
      <w:rPr>
        <w:rFonts w:ascii="Arial" w:hAnsi="Arial" w:cs="Arial"/>
        <w:sz w:val="18"/>
        <w:szCs w:val="18"/>
      </w:rPr>
      <w:t>The Golden Jubilee Foundation is the brand name for the NHS National Waiting Times Centre.</w:t>
    </w:r>
  </w:p>
  <w:p w:rsidR="00092201" w:rsidRPr="0011293A" w:rsidRDefault="00092201" w:rsidP="0011293A">
    <w:pPr>
      <w:pStyle w:val="Footer"/>
      <w:rPr>
        <w:rFonts w:ascii="Arial" w:hAnsi="Arial" w:cs="Arial"/>
        <w:sz w:val="18"/>
        <w:szCs w:val="18"/>
      </w:rPr>
    </w:pPr>
    <w:r w:rsidRPr="0011293A">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2201" w:rsidRDefault="00092201" w:rsidP="0011293A">
      <w:pPr>
        <w:spacing w:after="0" w:line="240" w:lineRule="auto"/>
      </w:pPr>
      <w:r>
        <w:separator/>
      </w:r>
    </w:p>
  </w:footnote>
  <w:footnote w:type="continuationSeparator" w:id="0">
    <w:p w:rsidR="00092201" w:rsidRDefault="00092201" w:rsidP="0011293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201" w:rsidRPr="009D5D77" w:rsidRDefault="00092201" w:rsidP="008F64EB">
    <w:pPr>
      <w:pStyle w:val="Header"/>
      <w:jc w:val="right"/>
      <w:rPr>
        <w:rFonts w:ascii="Arial" w:hAnsi="Arial" w:cs="Arial"/>
        <w:b/>
        <w:color w:val="0070C0"/>
        <w:sz w:val="28"/>
        <w:szCs w:val="28"/>
      </w:rPr>
    </w:pPr>
    <w:r w:rsidRPr="009D5D77">
      <w:rPr>
        <w:rFonts w:ascii="Arial" w:hAnsi="Arial" w:cs="Arial"/>
        <w:b/>
        <w:color w:val="0070C0"/>
        <w:sz w:val="28"/>
        <w:szCs w:val="28"/>
      </w:rPr>
      <w:t>Item 4.1</w:t>
    </w:r>
  </w:p>
  <w:p w:rsidR="00092201" w:rsidRDefault="0009220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201" w:rsidRPr="009D5D77" w:rsidRDefault="00092201" w:rsidP="0011293A">
    <w:pPr>
      <w:pStyle w:val="Header"/>
      <w:jc w:val="right"/>
      <w:rPr>
        <w:rFonts w:ascii="Arial" w:hAnsi="Arial" w:cs="Arial"/>
        <w:b/>
        <w:color w:val="0070C0"/>
        <w:sz w:val="28"/>
        <w:szCs w:val="28"/>
      </w:rPr>
    </w:pPr>
    <w:r w:rsidRPr="009D5D77">
      <w:rPr>
        <w:rFonts w:ascii="Arial" w:hAnsi="Arial" w:cs="Arial"/>
        <w:b/>
        <w:color w:val="0070C0"/>
        <w:sz w:val="28"/>
        <w:szCs w:val="28"/>
      </w:rPr>
      <w:t>Item 4.1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44639"/>
    <w:multiLevelType w:val="hybridMultilevel"/>
    <w:tmpl w:val="38D247B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nsid w:val="19546684"/>
    <w:multiLevelType w:val="hybridMultilevel"/>
    <w:tmpl w:val="8716D832"/>
    <w:lvl w:ilvl="0" w:tplc="94949CB8">
      <w:start w:val="1"/>
      <w:numFmt w:val="decimal"/>
      <w:pStyle w:val="Heading4"/>
      <w:lvlText w:val="%1"/>
      <w:lvlJc w:val="left"/>
      <w:pPr>
        <w:tabs>
          <w:tab w:val="num" w:pos="720"/>
        </w:tabs>
        <w:ind w:left="720" w:hanging="72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
    <w:nsid w:val="1C6C06AD"/>
    <w:multiLevelType w:val="hybridMultilevel"/>
    <w:tmpl w:val="7E4456B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237C79CD"/>
    <w:multiLevelType w:val="hybridMultilevel"/>
    <w:tmpl w:val="09F44B3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2A245BF6"/>
    <w:multiLevelType w:val="hybridMultilevel"/>
    <w:tmpl w:val="64FCA73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2E6F0E71"/>
    <w:multiLevelType w:val="hybridMultilevel"/>
    <w:tmpl w:val="62AA902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nsid w:val="30DC17C6"/>
    <w:multiLevelType w:val="hybridMultilevel"/>
    <w:tmpl w:val="BFD0290E"/>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33364EEF"/>
    <w:multiLevelType w:val="hybridMultilevel"/>
    <w:tmpl w:val="EBDCE940"/>
    <w:lvl w:ilvl="0" w:tplc="08090001">
      <w:start w:val="1"/>
      <w:numFmt w:val="bullet"/>
      <w:lvlText w:val=""/>
      <w:lvlJc w:val="left"/>
      <w:pPr>
        <w:ind w:left="1080" w:hanging="360"/>
      </w:pPr>
      <w:rPr>
        <w:rFonts w:ascii="Symbol" w:hAnsi="Symbol" w:hint="default"/>
      </w:rPr>
    </w:lvl>
    <w:lvl w:ilvl="1" w:tplc="08090005">
      <w:start w:val="1"/>
      <w:numFmt w:val="bullet"/>
      <w:lvlText w:val=""/>
      <w:lvlJc w:val="left"/>
      <w:pPr>
        <w:ind w:left="1800" w:hanging="360"/>
      </w:pPr>
      <w:rPr>
        <w:rFonts w:ascii="Wingdings" w:hAnsi="Wingdings"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45F9347B"/>
    <w:multiLevelType w:val="multilevel"/>
    <w:tmpl w:val="8BD02C1C"/>
    <w:lvl w:ilvl="0">
      <w:start w:val="1"/>
      <w:numFmt w:val="decimal"/>
      <w:lvlText w:val="%1."/>
      <w:lvlJc w:val="left"/>
      <w:pPr>
        <w:ind w:left="1353" w:hanging="360"/>
      </w:pPr>
    </w:lvl>
    <w:lvl w:ilvl="1">
      <w:start w:val="1"/>
      <w:numFmt w:val="decimal"/>
      <w:lvlText w:val="%1.%2."/>
      <w:lvlJc w:val="left"/>
      <w:pPr>
        <w:ind w:left="1567" w:hanging="432"/>
      </w:pPr>
      <w:rPr>
        <w:b/>
      </w:rPr>
    </w:lvl>
    <w:lvl w:ilvl="2">
      <w:start w:val="1"/>
      <w:numFmt w:val="decimal"/>
      <w:lvlText w:val="%1.%2.%3."/>
      <w:lvlJc w:val="left"/>
      <w:pPr>
        <w:ind w:left="2217" w:hanging="504"/>
      </w:pPr>
      <w:rPr>
        <w:rFonts w:ascii="Arial" w:hAnsi="Arial" w:cs="Arial" w:hint="default"/>
        <w:b w:val="0"/>
        <w:color w:val="000000" w:themeColor="text1"/>
        <w:sz w:val="24"/>
        <w:szCs w:val="24"/>
      </w:rPr>
    </w:lvl>
    <w:lvl w:ilvl="3">
      <w:start w:val="1"/>
      <w:numFmt w:val="decimal"/>
      <w:lvlText w:val="%1.%2.%3.%4."/>
      <w:lvlJc w:val="left"/>
      <w:pPr>
        <w:ind w:left="2721" w:hanging="648"/>
      </w:pPr>
    </w:lvl>
    <w:lvl w:ilvl="4">
      <w:start w:val="1"/>
      <w:numFmt w:val="decimal"/>
      <w:lvlText w:val="%1.%2.%3.%4.%5."/>
      <w:lvlJc w:val="left"/>
      <w:pPr>
        <w:ind w:left="3225" w:hanging="792"/>
      </w:pPr>
    </w:lvl>
    <w:lvl w:ilvl="5">
      <w:start w:val="1"/>
      <w:numFmt w:val="decimal"/>
      <w:lvlText w:val="%1.%2.%3.%4.%5.%6."/>
      <w:lvlJc w:val="left"/>
      <w:pPr>
        <w:ind w:left="3729" w:hanging="936"/>
      </w:pPr>
    </w:lvl>
    <w:lvl w:ilvl="6">
      <w:start w:val="1"/>
      <w:numFmt w:val="decimal"/>
      <w:lvlText w:val="%1.%2.%3.%4.%5.%6.%7."/>
      <w:lvlJc w:val="left"/>
      <w:pPr>
        <w:ind w:left="4233" w:hanging="1080"/>
      </w:pPr>
    </w:lvl>
    <w:lvl w:ilvl="7">
      <w:start w:val="1"/>
      <w:numFmt w:val="decimal"/>
      <w:lvlText w:val="%1.%2.%3.%4.%5.%6.%7.%8."/>
      <w:lvlJc w:val="left"/>
      <w:pPr>
        <w:ind w:left="4737" w:hanging="1224"/>
      </w:pPr>
    </w:lvl>
    <w:lvl w:ilvl="8">
      <w:start w:val="1"/>
      <w:numFmt w:val="decimal"/>
      <w:lvlText w:val="%1.%2.%3.%4.%5.%6.%7.%8.%9."/>
      <w:lvlJc w:val="left"/>
      <w:pPr>
        <w:ind w:left="5313" w:hanging="1440"/>
      </w:pPr>
    </w:lvl>
  </w:abstractNum>
  <w:abstractNum w:abstractNumId="9">
    <w:nsid w:val="46794990"/>
    <w:multiLevelType w:val="hybridMultilevel"/>
    <w:tmpl w:val="A36AAA4C"/>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nsid w:val="4B1D5E33"/>
    <w:multiLevelType w:val="hybridMultilevel"/>
    <w:tmpl w:val="367ED934"/>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nsid w:val="5313465B"/>
    <w:multiLevelType w:val="hybridMultilevel"/>
    <w:tmpl w:val="B31E31A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EEA0AB3"/>
    <w:multiLevelType w:val="hybridMultilevel"/>
    <w:tmpl w:val="61EAE9D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65246542"/>
    <w:multiLevelType w:val="hybridMultilevel"/>
    <w:tmpl w:val="B45A5E7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73AE291A"/>
    <w:multiLevelType w:val="hybridMultilevel"/>
    <w:tmpl w:val="EB20E3A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nsid w:val="75FF7E91"/>
    <w:multiLevelType w:val="hybridMultilevel"/>
    <w:tmpl w:val="A68A7F9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760B4CEA"/>
    <w:multiLevelType w:val="hybridMultilevel"/>
    <w:tmpl w:val="D74ADBB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77F25771"/>
    <w:multiLevelType w:val="hybridMultilevel"/>
    <w:tmpl w:val="1BACF7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795F12BC"/>
    <w:multiLevelType w:val="hybridMultilevel"/>
    <w:tmpl w:val="F83471F4"/>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9">
    <w:nsid w:val="7E1A7188"/>
    <w:multiLevelType w:val="hybridMultilevel"/>
    <w:tmpl w:val="89A63D5E"/>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0"/>
  </w:num>
  <w:num w:numId="5">
    <w:abstractNumId w:val="17"/>
  </w:num>
  <w:num w:numId="6">
    <w:abstractNumId w:val="5"/>
  </w:num>
  <w:num w:numId="7">
    <w:abstractNumId w:val="15"/>
  </w:num>
  <w:num w:numId="8">
    <w:abstractNumId w:val="9"/>
  </w:num>
  <w:num w:numId="9">
    <w:abstractNumId w:val="10"/>
  </w:num>
  <w:num w:numId="10">
    <w:abstractNumId w:val="1"/>
  </w:num>
  <w:num w:numId="11">
    <w:abstractNumId w:val="11"/>
  </w:num>
  <w:num w:numId="12">
    <w:abstractNumId w:val="14"/>
  </w:num>
  <w:num w:numId="13">
    <w:abstractNumId w:val="2"/>
  </w:num>
  <w:num w:numId="14">
    <w:abstractNumId w:val="19"/>
  </w:num>
  <w:num w:numId="15">
    <w:abstractNumId w:val="12"/>
  </w:num>
  <w:num w:numId="16">
    <w:abstractNumId w:val="4"/>
  </w:num>
  <w:num w:numId="17">
    <w:abstractNumId w:val="16"/>
  </w:num>
  <w:num w:numId="18">
    <w:abstractNumId w:val="6"/>
  </w:num>
  <w:num w:numId="19">
    <w:abstractNumId w:val="13"/>
  </w:num>
  <w:num w:numId="20">
    <w:abstractNumId w:val="7"/>
  </w:num>
  <w:num w:numId="21">
    <w:abstractNumId w:val="3"/>
  </w:num>
  <w:numIdMacAtCleanup w:val="21"/>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san Douglas-Scott">
    <w15:presenceInfo w15:providerId="None" w15:userId="Susan Douglas-Scott"/>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characterSpacingControl w:val="doNotCompress"/>
  <w:hdrShapeDefaults>
    <o:shapedefaults v:ext="edit" spidmax="10241"/>
  </w:hdrShapeDefaults>
  <w:footnotePr>
    <w:footnote w:id="-1"/>
    <w:footnote w:id="0"/>
  </w:footnotePr>
  <w:endnotePr>
    <w:endnote w:id="-1"/>
    <w:endnote w:id="0"/>
  </w:endnotePr>
  <w:compat/>
  <w:rsids>
    <w:rsidRoot w:val="0011293A"/>
    <w:rsid w:val="000146CC"/>
    <w:rsid w:val="00036DBC"/>
    <w:rsid w:val="000409D4"/>
    <w:rsid w:val="00042CA1"/>
    <w:rsid w:val="00045B6D"/>
    <w:rsid w:val="0004779F"/>
    <w:rsid w:val="00056980"/>
    <w:rsid w:val="00065AB9"/>
    <w:rsid w:val="00074D5A"/>
    <w:rsid w:val="000772B6"/>
    <w:rsid w:val="00080CCD"/>
    <w:rsid w:val="00083053"/>
    <w:rsid w:val="00087924"/>
    <w:rsid w:val="00091574"/>
    <w:rsid w:val="00092201"/>
    <w:rsid w:val="000B6EE4"/>
    <w:rsid w:val="000C25CE"/>
    <w:rsid w:val="000D430D"/>
    <w:rsid w:val="000D46B6"/>
    <w:rsid w:val="000E4C7D"/>
    <w:rsid w:val="000E6B3A"/>
    <w:rsid w:val="0011293A"/>
    <w:rsid w:val="001254F2"/>
    <w:rsid w:val="00152E11"/>
    <w:rsid w:val="00175BA0"/>
    <w:rsid w:val="001900C4"/>
    <w:rsid w:val="001B6CAC"/>
    <w:rsid w:val="001C0D59"/>
    <w:rsid w:val="001D540C"/>
    <w:rsid w:val="00214507"/>
    <w:rsid w:val="002206AC"/>
    <w:rsid w:val="002421A7"/>
    <w:rsid w:val="00242202"/>
    <w:rsid w:val="002664AA"/>
    <w:rsid w:val="002745AD"/>
    <w:rsid w:val="00280246"/>
    <w:rsid w:val="002843FB"/>
    <w:rsid w:val="002862FD"/>
    <w:rsid w:val="002A48E2"/>
    <w:rsid w:val="002A70BE"/>
    <w:rsid w:val="002A7C18"/>
    <w:rsid w:val="002B44D8"/>
    <w:rsid w:val="002C5BE7"/>
    <w:rsid w:val="002D066C"/>
    <w:rsid w:val="002F3F8F"/>
    <w:rsid w:val="00313D56"/>
    <w:rsid w:val="0032162C"/>
    <w:rsid w:val="003238A8"/>
    <w:rsid w:val="003321F9"/>
    <w:rsid w:val="00333109"/>
    <w:rsid w:val="00357557"/>
    <w:rsid w:val="00363572"/>
    <w:rsid w:val="00372833"/>
    <w:rsid w:val="003857B5"/>
    <w:rsid w:val="003D6593"/>
    <w:rsid w:val="003E1715"/>
    <w:rsid w:val="003E2C06"/>
    <w:rsid w:val="003E679E"/>
    <w:rsid w:val="00416DDD"/>
    <w:rsid w:val="00423047"/>
    <w:rsid w:val="00427048"/>
    <w:rsid w:val="0043733B"/>
    <w:rsid w:val="00451006"/>
    <w:rsid w:val="0045301C"/>
    <w:rsid w:val="004823FF"/>
    <w:rsid w:val="00484A56"/>
    <w:rsid w:val="004935AF"/>
    <w:rsid w:val="004A7E83"/>
    <w:rsid w:val="004B2E41"/>
    <w:rsid w:val="004B4BE8"/>
    <w:rsid w:val="004C5F3F"/>
    <w:rsid w:val="004E1860"/>
    <w:rsid w:val="004E577A"/>
    <w:rsid w:val="004F0490"/>
    <w:rsid w:val="004F33CB"/>
    <w:rsid w:val="0050321D"/>
    <w:rsid w:val="00517B7C"/>
    <w:rsid w:val="0054028B"/>
    <w:rsid w:val="00543F7C"/>
    <w:rsid w:val="00564FBB"/>
    <w:rsid w:val="00584592"/>
    <w:rsid w:val="00596493"/>
    <w:rsid w:val="005A1484"/>
    <w:rsid w:val="005A3427"/>
    <w:rsid w:val="005D2CAC"/>
    <w:rsid w:val="005E1D5E"/>
    <w:rsid w:val="005F0C8E"/>
    <w:rsid w:val="005F7D45"/>
    <w:rsid w:val="00620E62"/>
    <w:rsid w:val="00634575"/>
    <w:rsid w:val="00647A25"/>
    <w:rsid w:val="00671A17"/>
    <w:rsid w:val="00693CDB"/>
    <w:rsid w:val="006A41EF"/>
    <w:rsid w:val="006A6191"/>
    <w:rsid w:val="006B78FD"/>
    <w:rsid w:val="006C1A4B"/>
    <w:rsid w:val="006C2D3E"/>
    <w:rsid w:val="006E0BD3"/>
    <w:rsid w:val="006F2C04"/>
    <w:rsid w:val="00707FC8"/>
    <w:rsid w:val="0072398A"/>
    <w:rsid w:val="00750BCD"/>
    <w:rsid w:val="007548A1"/>
    <w:rsid w:val="00763F1C"/>
    <w:rsid w:val="00766E4E"/>
    <w:rsid w:val="0077222C"/>
    <w:rsid w:val="0078486D"/>
    <w:rsid w:val="007977BA"/>
    <w:rsid w:val="007A0BE7"/>
    <w:rsid w:val="007A2E3B"/>
    <w:rsid w:val="007A6B7D"/>
    <w:rsid w:val="007D2E6A"/>
    <w:rsid w:val="007E43CF"/>
    <w:rsid w:val="007F7A5C"/>
    <w:rsid w:val="00801D44"/>
    <w:rsid w:val="008339B4"/>
    <w:rsid w:val="0084132B"/>
    <w:rsid w:val="00841E20"/>
    <w:rsid w:val="00846D0A"/>
    <w:rsid w:val="00855419"/>
    <w:rsid w:val="00857FB4"/>
    <w:rsid w:val="00862DBF"/>
    <w:rsid w:val="00882801"/>
    <w:rsid w:val="00893286"/>
    <w:rsid w:val="008A109B"/>
    <w:rsid w:val="008A7CA7"/>
    <w:rsid w:val="008B6358"/>
    <w:rsid w:val="008F13EC"/>
    <w:rsid w:val="008F64EB"/>
    <w:rsid w:val="008F719E"/>
    <w:rsid w:val="00915737"/>
    <w:rsid w:val="009241A2"/>
    <w:rsid w:val="00930A03"/>
    <w:rsid w:val="00943E68"/>
    <w:rsid w:val="00945CA1"/>
    <w:rsid w:val="00947758"/>
    <w:rsid w:val="0095097D"/>
    <w:rsid w:val="009516C8"/>
    <w:rsid w:val="00961C41"/>
    <w:rsid w:val="00992AB8"/>
    <w:rsid w:val="009A332E"/>
    <w:rsid w:val="009A7F40"/>
    <w:rsid w:val="009C63F3"/>
    <w:rsid w:val="009D4740"/>
    <w:rsid w:val="009D4CED"/>
    <w:rsid w:val="009D4FC6"/>
    <w:rsid w:val="009D5D77"/>
    <w:rsid w:val="009D7C1B"/>
    <w:rsid w:val="009E44E8"/>
    <w:rsid w:val="009F143C"/>
    <w:rsid w:val="00A034CC"/>
    <w:rsid w:val="00A2525D"/>
    <w:rsid w:val="00A337B0"/>
    <w:rsid w:val="00A345A4"/>
    <w:rsid w:val="00A539BB"/>
    <w:rsid w:val="00A55454"/>
    <w:rsid w:val="00A66BF2"/>
    <w:rsid w:val="00A70122"/>
    <w:rsid w:val="00A92222"/>
    <w:rsid w:val="00A944AA"/>
    <w:rsid w:val="00AB0777"/>
    <w:rsid w:val="00AC3E4C"/>
    <w:rsid w:val="00AD0E10"/>
    <w:rsid w:val="00AE27A9"/>
    <w:rsid w:val="00AE3E1E"/>
    <w:rsid w:val="00AF1113"/>
    <w:rsid w:val="00AF1E88"/>
    <w:rsid w:val="00AF22E8"/>
    <w:rsid w:val="00AF3238"/>
    <w:rsid w:val="00B01E51"/>
    <w:rsid w:val="00B1017C"/>
    <w:rsid w:val="00B179DE"/>
    <w:rsid w:val="00B214E9"/>
    <w:rsid w:val="00B32BC1"/>
    <w:rsid w:val="00B736C9"/>
    <w:rsid w:val="00B924F0"/>
    <w:rsid w:val="00BA5ECF"/>
    <w:rsid w:val="00BC1BB7"/>
    <w:rsid w:val="00BC61ED"/>
    <w:rsid w:val="00BD2512"/>
    <w:rsid w:val="00BE0135"/>
    <w:rsid w:val="00BF6F80"/>
    <w:rsid w:val="00C10340"/>
    <w:rsid w:val="00C147F5"/>
    <w:rsid w:val="00C1617D"/>
    <w:rsid w:val="00C30277"/>
    <w:rsid w:val="00C3680E"/>
    <w:rsid w:val="00C534C8"/>
    <w:rsid w:val="00C5613F"/>
    <w:rsid w:val="00C60FF4"/>
    <w:rsid w:val="00C712C2"/>
    <w:rsid w:val="00C72396"/>
    <w:rsid w:val="00C80DE9"/>
    <w:rsid w:val="00C8535D"/>
    <w:rsid w:val="00C977AE"/>
    <w:rsid w:val="00C97F5A"/>
    <w:rsid w:val="00CC111C"/>
    <w:rsid w:val="00CD2D68"/>
    <w:rsid w:val="00CF1B96"/>
    <w:rsid w:val="00D11F43"/>
    <w:rsid w:val="00D15920"/>
    <w:rsid w:val="00D17C33"/>
    <w:rsid w:val="00D204E2"/>
    <w:rsid w:val="00D36495"/>
    <w:rsid w:val="00D37EB7"/>
    <w:rsid w:val="00D778A0"/>
    <w:rsid w:val="00D81CD4"/>
    <w:rsid w:val="00DA615B"/>
    <w:rsid w:val="00DB0E7D"/>
    <w:rsid w:val="00DE30C3"/>
    <w:rsid w:val="00DF1E35"/>
    <w:rsid w:val="00DF2E23"/>
    <w:rsid w:val="00E023F3"/>
    <w:rsid w:val="00E02C7E"/>
    <w:rsid w:val="00E02F81"/>
    <w:rsid w:val="00E70174"/>
    <w:rsid w:val="00E70BC1"/>
    <w:rsid w:val="00E75ABD"/>
    <w:rsid w:val="00E7796B"/>
    <w:rsid w:val="00E83D45"/>
    <w:rsid w:val="00E847DA"/>
    <w:rsid w:val="00E86C3E"/>
    <w:rsid w:val="00EA0042"/>
    <w:rsid w:val="00EB2FC8"/>
    <w:rsid w:val="00EC7A67"/>
    <w:rsid w:val="00ED7862"/>
    <w:rsid w:val="00EE0A35"/>
    <w:rsid w:val="00EE7A11"/>
    <w:rsid w:val="00EF055F"/>
    <w:rsid w:val="00F1230D"/>
    <w:rsid w:val="00F17E15"/>
    <w:rsid w:val="00F214D7"/>
    <w:rsid w:val="00F251AF"/>
    <w:rsid w:val="00F30AD0"/>
    <w:rsid w:val="00F34E0D"/>
    <w:rsid w:val="00F356B5"/>
    <w:rsid w:val="00F360A6"/>
    <w:rsid w:val="00F36815"/>
    <w:rsid w:val="00F377FF"/>
    <w:rsid w:val="00F37A27"/>
    <w:rsid w:val="00F43F14"/>
    <w:rsid w:val="00F54D69"/>
    <w:rsid w:val="00F72BB8"/>
    <w:rsid w:val="00FC3080"/>
    <w:rsid w:val="00FC443D"/>
    <w:rsid w:val="00FD4575"/>
    <w:rsid w:val="00FE2A76"/>
    <w:rsid w:val="00FF676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7DA"/>
    <w:pPr>
      <w:spacing w:after="160" w:line="259" w:lineRule="auto"/>
    </w:pPr>
    <w:rPr>
      <w:sz w:val="22"/>
      <w:szCs w:val="22"/>
      <w:lang w:eastAsia="en-US"/>
    </w:rPr>
  </w:style>
  <w:style w:type="paragraph" w:styleId="Heading4">
    <w:name w:val="heading 4"/>
    <w:aliases w:val="Sub-Minor,Oscar Faber 4,Te,Te1,Te2,Te3,Te4,Te5,Te6,Te7,Te8,Te9,Te10,Te11,Te91,Te12,Te21,Te31,Te41,Te51,Te61,Te71,Te81,Te92,Te101,Te111,Te911,Te13,Te22,Te32,Te42,Te52,Te62,Te72,Te82,Te93,Te102,Te112,Te912,Te14,Te23,Te33,Te43,Te53,Te63,Te73"/>
    <w:basedOn w:val="Normal"/>
    <w:next w:val="Normal"/>
    <w:link w:val="Heading4Char"/>
    <w:uiPriority w:val="99"/>
    <w:qFormat/>
    <w:rsid w:val="002C5BE7"/>
    <w:pPr>
      <w:keepNext/>
      <w:numPr>
        <w:numId w:val="10"/>
      </w:numPr>
      <w:spacing w:after="0" w:line="240" w:lineRule="auto"/>
      <w:outlineLvl w:val="3"/>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293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293A"/>
  </w:style>
  <w:style w:type="paragraph" w:styleId="Footer">
    <w:name w:val="footer"/>
    <w:basedOn w:val="Normal"/>
    <w:link w:val="FooterChar"/>
    <w:unhideWhenUsed/>
    <w:rsid w:val="0011293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293A"/>
  </w:style>
  <w:style w:type="paragraph" w:styleId="ListParagraph">
    <w:name w:val="List Paragraph"/>
    <w:basedOn w:val="Normal"/>
    <w:uiPriority w:val="99"/>
    <w:qFormat/>
    <w:rsid w:val="002843FB"/>
    <w:pPr>
      <w:ind w:left="720"/>
      <w:contextualSpacing/>
    </w:pPr>
  </w:style>
  <w:style w:type="table" w:styleId="TableGrid">
    <w:name w:val="Table Grid"/>
    <w:basedOn w:val="TableNormal"/>
    <w:uiPriority w:val="39"/>
    <w:rsid w:val="000146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D43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430D"/>
    <w:rPr>
      <w:rFonts w:ascii="Tahoma" w:hAnsi="Tahoma" w:cs="Tahoma"/>
      <w:sz w:val="16"/>
      <w:szCs w:val="16"/>
    </w:rPr>
  </w:style>
  <w:style w:type="paragraph" w:styleId="NormalWeb">
    <w:name w:val="Normal (Web)"/>
    <w:basedOn w:val="Normal"/>
    <w:uiPriority w:val="99"/>
    <w:unhideWhenUsed/>
    <w:rsid w:val="003E2C06"/>
    <w:pPr>
      <w:spacing w:before="100" w:beforeAutospacing="1" w:after="100" w:afterAutospacing="1" w:line="240" w:lineRule="auto"/>
    </w:pPr>
    <w:rPr>
      <w:rFonts w:ascii="Times New Roman" w:eastAsia="Times New Roman" w:hAnsi="Times New Roman"/>
      <w:sz w:val="24"/>
      <w:szCs w:val="24"/>
      <w:lang w:eastAsia="en-GB"/>
    </w:rPr>
  </w:style>
  <w:style w:type="character" w:styleId="Strong">
    <w:name w:val="Strong"/>
    <w:basedOn w:val="DefaultParagraphFont"/>
    <w:uiPriority w:val="22"/>
    <w:qFormat/>
    <w:rsid w:val="003E2C06"/>
    <w:rPr>
      <w:b/>
      <w:bCs/>
    </w:rPr>
  </w:style>
  <w:style w:type="paragraph" w:customStyle="1" w:styleId="Body">
    <w:name w:val="Body"/>
    <w:rsid w:val="009D4FC6"/>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val="en-US"/>
    </w:rPr>
  </w:style>
  <w:style w:type="character" w:styleId="CommentReference">
    <w:name w:val="annotation reference"/>
    <w:basedOn w:val="DefaultParagraphFont"/>
    <w:uiPriority w:val="99"/>
    <w:semiHidden/>
    <w:unhideWhenUsed/>
    <w:rsid w:val="00A70122"/>
    <w:rPr>
      <w:sz w:val="16"/>
      <w:szCs w:val="16"/>
    </w:rPr>
  </w:style>
  <w:style w:type="paragraph" w:styleId="CommentText">
    <w:name w:val="annotation text"/>
    <w:basedOn w:val="Normal"/>
    <w:link w:val="CommentTextChar"/>
    <w:uiPriority w:val="99"/>
    <w:semiHidden/>
    <w:unhideWhenUsed/>
    <w:rsid w:val="00A70122"/>
    <w:pPr>
      <w:spacing w:line="240" w:lineRule="auto"/>
    </w:pPr>
    <w:rPr>
      <w:sz w:val="20"/>
      <w:szCs w:val="20"/>
    </w:rPr>
  </w:style>
  <w:style w:type="character" w:customStyle="1" w:styleId="CommentTextChar">
    <w:name w:val="Comment Text Char"/>
    <w:basedOn w:val="DefaultParagraphFont"/>
    <w:link w:val="CommentText"/>
    <w:uiPriority w:val="99"/>
    <w:semiHidden/>
    <w:rsid w:val="00A70122"/>
    <w:rPr>
      <w:lang w:eastAsia="en-US"/>
    </w:rPr>
  </w:style>
  <w:style w:type="paragraph" w:styleId="CommentSubject">
    <w:name w:val="annotation subject"/>
    <w:basedOn w:val="CommentText"/>
    <w:next w:val="CommentText"/>
    <w:link w:val="CommentSubjectChar"/>
    <w:uiPriority w:val="99"/>
    <w:semiHidden/>
    <w:unhideWhenUsed/>
    <w:rsid w:val="00A70122"/>
    <w:rPr>
      <w:b/>
      <w:bCs/>
    </w:rPr>
  </w:style>
  <w:style w:type="character" w:customStyle="1" w:styleId="CommentSubjectChar">
    <w:name w:val="Comment Subject Char"/>
    <w:basedOn w:val="CommentTextChar"/>
    <w:link w:val="CommentSubject"/>
    <w:uiPriority w:val="99"/>
    <w:semiHidden/>
    <w:rsid w:val="00A70122"/>
    <w:rPr>
      <w:b/>
      <w:bCs/>
      <w:lang w:eastAsia="en-US"/>
    </w:rPr>
  </w:style>
  <w:style w:type="paragraph" w:styleId="Revision">
    <w:name w:val="Revision"/>
    <w:hidden/>
    <w:uiPriority w:val="99"/>
    <w:semiHidden/>
    <w:rsid w:val="00915737"/>
    <w:rPr>
      <w:sz w:val="22"/>
      <w:szCs w:val="22"/>
      <w:lang w:eastAsia="en-US"/>
    </w:rPr>
  </w:style>
  <w:style w:type="paragraph" w:styleId="BodyTextIndent3">
    <w:name w:val="Body Text Indent 3"/>
    <w:basedOn w:val="Normal"/>
    <w:link w:val="BodyTextIndent3Char"/>
    <w:unhideWhenUsed/>
    <w:rsid w:val="002C5BE7"/>
    <w:pPr>
      <w:spacing w:after="120" w:line="240" w:lineRule="auto"/>
      <w:ind w:left="283"/>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rsid w:val="002C5BE7"/>
    <w:rPr>
      <w:rFonts w:ascii="Times New Roman" w:eastAsia="Times New Roman" w:hAnsi="Times New Roman"/>
      <w:sz w:val="16"/>
      <w:szCs w:val="16"/>
      <w:lang w:eastAsia="en-US"/>
    </w:rPr>
  </w:style>
  <w:style w:type="character" w:customStyle="1" w:styleId="Heading4Char">
    <w:name w:val="Heading 4 Char"/>
    <w:aliases w:val="Sub-Minor Char,Oscar Faber 4 Char,Te Char,Te1 Char,Te2 Char,Te3 Char,Te4 Char,Te5 Char,Te6 Char,Te7 Char,Te8 Char,Te9 Char,Te10 Char,Te11 Char,Te91 Char,Te12 Char,Te21 Char,Te31 Char,Te41 Char,Te51 Char,Te61 Char,Te71 Char,Te81 Char"/>
    <w:basedOn w:val="DefaultParagraphFont"/>
    <w:link w:val="Heading4"/>
    <w:uiPriority w:val="99"/>
    <w:rsid w:val="002C5BE7"/>
    <w:rPr>
      <w:rFonts w:ascii="Times New Roman" w:eastAsia="Times New Roman" w:hAnsi="Times New Roman"/>
      <w:b/>
      <w:bCs/>
      <w:sz w:val="24"/>
      <w:szCs w:val="24"/>
      <w:lang w:eastAsia="en-US"/>
    </w:rPr>
  </w:style>
</w:styles>
</file>

<file path=word/webSettings.xml><?xml version="1.0" encoding="utf-8"?>
<w:webSettings xmlns:r="http://schemas.openxmlformats.org/officeDocument/2006/relationships" xmlns:w="http://schemas.openxmlformats.org/wordprocessingml/2006/main">
  <w:divs>
    <w:div w:id="492453203">
      <w:bodyDiv w:val="1"/>
      <w:marLeft w:val="0"/>
      <w:marRight w:val="0"/>
      <w:marTop w:val="0"/>
      <w:marBottom w:val="0"/>
      <w:divBdr>
        <w:top w:val="none" w:sz="0" w:space="0" w:color="auto"/>
        <w:left w:val="none" w:sz="0" w:space="0" w:color="auto"/>
        <w:bottom w:val="none" w:sz="0" w:space="0" w:color="auto"/>
        <w:right w:val="none" w:sz="0" w:space="0" w:color="auto"/>
      </w:divBdr>
    </w:div>
    <w:div w:id="529879507">
      <w:bodyDiv w:val="1"/>
      <w:marLeft w:val="0"/>
      <w:marRight w:val="0"/>
      <w:marTop w:val="0"/>
      <w:marBottom w:val="0"/>
      <w:divBdr>
        <w:top w:val="none" w:sz="0" w:space="0" w:color="auto"/>
        <w:left w:val="none" w:sz="0" w:space="0" w:color="auto"/>
        <w:bottom w:val="none" w:sz="0" w:space="0" w:color="auto"/>
        <w:right w:val="none" w:sz="0" w:space="0" w:color="auto"/>
      </w:divBdr>
    </w:div>
    <w:div w:id="1294822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0B2ECD-B51B-4F7B-B5B4-EA41B906C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5275</Words>
  <Characters>30069</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35274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dc:creator>
  <cp:lastModifiedBy>PrenticeC</cp:lastModifiedBy>
  <cp:revision>2</cp:revision>
  <cp:lastPrinted>2018-07-13T14:58:00Z</cp:lastPrinted>
  <dcterms:created xsi:type="dcterms:W3CDTF">2018-09-05T14:02:00Z</dcterms:created>
  <dcterms:modified xsi:type="dcterms:W3CDTF">2018-09-05T14:02:00Z</dcterms:modified>
</cp:coreProperties>
</file>